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89521" w14:textId="6D2005B9" w:rsidR="00507F17" w:rsidRDefault="00C703C8" w:rsidP="001414B2">
      <w:pPr>
        <w:spacing w:line="360" w:lineRule="auto"/>
        <w:jc w:val="center"/>
        <w:outlineLvl w:val="0"/>
        <w:rPr>
          <w:rFonts w:ascii="仿宋" w:eastAsia="仿宋" w:hAnsi="仿宋" w:cs="宋体"/>
          <w:b/>
          <w:sz w:val="28"/>
          <w:szCs w:val="28"/>
        </w:rPr>
      </w:pPr>
      <w:bookmarkStart w:id="0" w:name="_Toc10373"/>
      <w:bookmarkStart w:id="1" w:name="_GoBack"/>
      <w:bookmarkEnd w:id="1"/>
      <w:r w:rsidRPr="00C703C8">
        <w:rPr>
          <w:rFonts w:ascii="仿宋" w:eastAsia="仿宋" w:hAnsi="仿宋" w:cs="仿宋" w:hint="eastAsia"/>
          <w:b/>
          <w:sz w:val="28"/>
          <w:szCs w:val="36"/>
        </w:rPr>
        <w:t>附件</w:t>
      </w:r>
      <w:r w:rsidRPr="00C703C8">
        <w:rPr>
          <w:rFonts w:ascii="仿宋" w:eastAsia="仿宋" w:hAnsi="仿宋" w:cs="仿宋" w:hint="eastAsia"/>
          <w:b/>
          <w:sz w:val="28"/>
          <w:szCs w:val="36"/>
          <w:u w:val="single"/>
        </w:rPr>
        <w:t xml:space="preserve">   </w:t>
      </w:r>
      <w:r w:rsidRPr="00C703C8">
        <w:rPr>
          <w:rFonts w:ascii="仿宋" w:eastAsia="仿宋" w:hAnsi="仿宋" w:cs="仿宋" w:hint="eastAsia"/>
          <w:b/>
          <w:sz w:val="28"/>
          <w:szCs w:val="36"/>
        </w:rPr>
        <w:t>：</w:t>
      </w:r>
      <w:r w:rsidR="00507F17" w:rsidRPr="00CA1768">
        <w:rPr>
          <w:rFonts w:ascii="仿宋" w:eastAsia="仿宋" w:hAnsi="仿宋" w:cs="宋体" w:hint="eastAsia"/>
          <w:b/>
          <w:sz w:val="28"/>
          <w:szCs w:val="28"/>
        </w:rPr>
        <w:t>安全、环保协议</w:t>
      </w:r>
      <w:bookmarkEnd w:id="0"/>
    </w:p>
    <w:p w14:paraId="239C085C" w14:textId="77777777" w:rsidR="00BE5DB5" w:rsidRPr="00CA1768" w:rsidRDefault="00BE5DB5" w:rsidP="00CA1768">
      <w:pPr>
        <w:spacing w:line="360" w:lineRule="auto"/>
        <w:jc w:val="center"/>
        <w:outlineLvl w:val="0"/>
        <w:rPr>
          <w:rFonts w:ascii="仿宋" w:eastAsia="仿宋" w:hAnsi="仿宋" w:cs="宋体"/>
          <w:b/>
          <w:sz w:val="28"/>
          <w:szCs w:val="28"/>
        </w:rPr>
      </w:pPr>
    </w:p>
    <w:p w14:paraId="529DC5DD" w14:textId="02D013F7" w:rsidR="00507F17" w:rsidRPr="00CA1768" w:rsidRDefault="00507F17" w:rsidP="00CA1768">
      <w:pPr>
        <w:spacing w:line="360" w:lineRule="auto"/>
        <w:ind w:firstLineChars="250" w:firstLine="602"/>
        <w:rPr>
          <w:rFonts w:ascii="仿宋" w:eastAsia="仿宋" w:hAnsi="仿宋" w:cs="宋体"/>
          <w:b/>
          <w:sz w:val="24"/>
        </w:rPr>
      </w:pPr>
      <w:r w:rsidRPr="000123A2">
        <w:rPr>
          <w:rFonts w:ascii="仿宋" w:eastAsia="仿宋" w:hAnsi="仿宋" w:cs="宋体" w:hint="eastAsia"/>
          <w:b/>
          <w:sz w:val="24"/>
        </w:rPr>
        <w:t>甲方：</w:t>
      </w:r>
      <w:r w:rsidRPr="00CA1768">
        <w:rPr>
          <w:rFonts w:ascii="仿宋" w:eastAsia="仿宋" w:hAnsi="仿宋" w:cs="宋体" w:hint="eastAsia"/>
          <w:b/>
          <w:sz w:val="24"/>
        </w:rPr>
        <w:t xml:space="preserve"> 湖北中烟工业有限责任公司三峡卷烟厂</w:t>
      </w:r>
    </w:p>
    <w:p w14:paraId="039AA375" w14:textId="77777777" w:rsidR="00D7683D" w:rsidRPr="00CA1768" w:rsidRDefault="00D7683D" w:rsidP="00CA1768">
      <w:pPr>
        <w:spacing w:line="360" w:lineRule="auto"/>
        <w:ind w:firstLineChars="250" w:firstLine="602"/>
        <w:rPr>
          <w:rFonts w:ascii="仿宋" w:eastAsia="仿宋" w:hAnsi="仿宋" w:cs="宋体"/>
          <w:b/>
          <w:sz w:val="24"/>
          <w:u w:val="single"/>
        </w:rPr>
      </w:pPr>
    </w:p>
    <w:p w14:paraId="3359B3EA" w14:textId="77777777" w:rsidR="001C10D4" w:rsidRDefault="00507F17" w:rsidP="00CA1768">
      <w:pPr>
        <w:spacing w:line="360" w:lineRule="auto"/>
        <w:ind w:firstLineChars="250" w:firstLine="602"/>
        <w:rPr>
          <w:rFonts w:ascii="仿宋" w:eastAsia="仿宋" w:hAnsi="仿宋" w:cs="宋体"/>
          <w:sz w:val="24"/>
        </w:rPr>
      </w:pPr>
      <w:r w:rsidRPr="000123A2">
        <w:rPr>
          <w:rFonts w:ascii="仿宋" w:eastAsia="仿宋" w:hAnsi="仿宋" w:cs="宋体" w:hint="eastAsia"/>
          <w:b/>
          <w:sz w:val="24"/>
        </w:rPr>
        <w:t>乙方：</w:t>
      </w:r>
      <w:r w:rsidRPr="00CA1768">
        <w:rPr>
          <w:rFonts w:ascii="仿宋" w:eastAsia="仿宋" w:hAnsi="仿宋" w:cs="宋体" w:hint="eastAsia"/>
          <w:sz w:val="24"/>
        </w:rPr>
        <w:t xml:space="preserve">    </w:t>
      </w:r>
    </w:p>
    <w:p w14:paraId="09BC95F1" w14:textId="5038EFF0" w:rsidR="00507F17" w:rsidRPr="000123A2" w:rsidRDefault="00507F17" w:rsidP="00CA1768">
      <w:pPr>
        <w:spacing w:line="360" w:lineRule="auto"/>
        <w:ind w:firstLineChars="250" w:firstLine="600"/>
        <w:rPr>
          <w:rFonts w:ascii="仿宋" w:eastAsia="仿宋" w:hAnsi="仿宋" w:cs="宋体"/>
          <w:sz w:val="24"/>
        </w:rPr>
      </w:pPr>
      <w:r w:rsidRPr="00CA1768">
        <w:rPr>
          <w:rFonts w:ascii="仿宋" w:eastAsia="仿宋" w:hAnsi="仿宋" w:cs="宋体" w:hint="eastAsia"/>
          <w:sz w:val="24"/>
        </w:rPr>
        <w:t xml:space="preserve">                                </w:t>
      </w:r>
      <w:r w:rsidRPr="000123A2">
        <w:rPr>
          <w:rFonts w:ascii="仿宋" w:eastAsia="仿宋" w:hAnsi="仿宋" w:cs="宋体" w:hint="eastAsia"/>
          <w:sz w:val="24"/>
        </w:rPr>
        <w:t xml:space="preserve">   </w:t>
      </w:r>
    </w:p>
    <w:p w14:paraId="22D0EC2F" w14:textId="0879DD64" w:rsidR="00507F17" w:rsidRPr="000123A2" w:rsidRDefault="00507F17" w:rsidP="00CA1768">
      <w:pPr>
        <w:spacing w:line="360" w:lineRule="auto"/>
        <w:ind w:firstLineChars="200" w:firstLine="480"/>
        <w:rPr>
          <w:rFonts w:ascii="仿宋" w:eastAsia="仿宋" w:hAnsi="仿宋" w:cs="宋体"/>
          <w:sz w:val="24"/>
        </w:rPr>
      </w:pPr>
      <w:r w:rsidRPr="000123A2">
        <w:rPr>
          <w:rFonts w:ascii="仿宋" w:eastAsia="仿宋" w:hAnsi="仿宋" w:cs="宋体" w:hint="eastAsia"/>
          <w:sz w:val="24"/>
        </w:rPr>
        <w:t>为了加强相关方在湖北中烟工业有限责任公司三峡卷烟厂作业过程中的安全、环境管理，保护好双方人身、财产安全，防止各类安全事故的发生，保证相关方的各项作业顺利进行，湖北中烟工业有限责任公司三峡卷烟厂（以下简称甲方）决定与相关方（以下简称乙方）</w:t>
      </w:r>
      <w:r w:rsidR="00B1710B">
        <w:rPr>
          <w:rFonts w:ascii="仿宋" w:eastAsia="仿宋" w:hAnsi="仿宋" w:cs="宋体" w:hint="eastAsia"/>
          <w:sz w:val="24"/>
        </w:rPr>
        <w:t>签订</w:t>
      </w:r>
      <w:del w:id="2" w:author="高洋" w:date="2024-10-11T16:16:00Z">
        <w:r w:rsidRPr="000123A2" w:rsidDel="00DF5B7D">
          <w:rPr>
            <w:rFonts w:ascii="仿宋" w:eastAsia="仿宋" w:hAnsi="仿宋" w:cs="宋体" w:hint="eastAsia"/>
            <w:sz w:val="24"/>
          </w:rPr>
          <w:delText>本</w:delText>
        </w:r>
      </w:del>
      <w:ins w:id="3" w:author="高洋" w:date="2024-10-11T16:16:00Z">
        <w:r w:rsidR="00DF5B7D">
          <w:rPr>
            <w:rFonts w:ascii="仿宋" w:eastAsia="仿宋" w:hAnsi="仿宋" w:cs="宋体" w:hint="eastAsia"/>
            <w:sz w:val="24"/>
          </w:rPr>
          <w:t>此</w:t>
        </w:r>
      </w:ins>
      <w:r w:rsidRPr="000123A2">
        <w:rPr>
          <w:rFonts w:ascii="仿宋" w:eastAsia="仿宋" w:hAnsi="仿宋" w:cs="宋体" w:hint="eastAsia"/>
          <w:sz w:val="24"/>
        </w:rPr>
        <w:t>安全协议，以资共同遵守。</w:t>
      </w:r>
    </w:p>
    <w:p w14:paraId="4401924D" w14:textId="5D6B9296" w:rsidR="00507F17" w:rsidRPr="000123A2" w:rsidRDefault="00507F17" w:rsidP="00CA1768">
      <w:pPr>
        <w:spacing w:line="360" w:lineRule="auto"/>
        <w:rPr>
          <w:rFonts w:ascii="仿宋" w:eastAsia="仿宋" w:hAnsi="仿宋" w:cs="宋体"/>
          <w:sz w:val="24"/>
        </w:rPr>
      </w:pPr>
      <w:r w:rsidRPr="000123A2">
        <w:rPr>
          <w:rFonts w:ascii="仿宋" w:eastAsia="仿宋" w:hAnsi="仿宋" w:cs="宋体" w:hint="eastAsia"/>
          <w:b/>
          <w:sz w:val="24"/>
        </w:rPr>
        <w:t>1</w:t>
      </w:r>
      <w:r w:rsidR="001C10D4">
        <w:rPr>
          <w:rFonts w:ascii="仿宋" w:eastAsia="仿宋" w:hAnsi="仿宋" w:cs="宋体"/>
          <w:b/>
          <w:sz w:val="24"/>
        </w:rPr>
        <w:t>.</w:t>
      </w:r>
      <w:r w:rsidRPr="000123A2">
        <w:rPr>
          <w:rFonts w:ascii="仿宋" w:eastAsia="仿宋" w:hAnsi="仿宋" w:cs="宋体" w:hint="eastAsia"/>
          <w:b/>
          <w:sz w:val="24"/>
        </w:rPr>
        <w:t>项目名称：</w:t>
      </w:r>
      <w:r w:rsidRPr="000123A2">
        <w:rPr>
          <w:rFonts w:ascii="仿宋" w:eastAsia="仿宋" w:hAnsi="仿宋" w:cs="宋体" w:hint="eastAsia"/>
          <w:b/>
          <w:sz w:val="24"/>
          <w:u w:val="single"/>
        </w:rPr>
        <w:t xml:space="preserve">  </w:t>
      </w:r>
      <w:r w:rsidRPr="000123A2">
        <w:rPr>
          <w:rFonts w:ascii="仿宋" w:eastAsia="仿宋" w:hAnsi="仿宋" w:cs="宋体"/>
          <w:b/>
          <w:sz w:val="24"/>
          <w:u w:val="single"/>
        </w:rPr>
        <w:t xml:space="preserve">             </w:t>
      </w:r>
      <w:r w:rsidR="006B2033" w:rsidRPr="000123A2">
        <w:rPr>
          <w:rFonts w:ascii="仿宋" w:eastAsia="仿宋" w:hAnsi="仿宋" w:cs="宋体"/>
          <w:b/>
          <w:sz w:val="24"/>
          <w:u w:val="single"/>
        </w:rPr>
        <w:t xml:space="preserve">  </w:t>
      </w:r>
      <w:r w:rsidRPr="000123A2">
        <w:rPr>
          <w:rFonts w:ascii="仿宋" w:eastAsia="仿宋" w:hAnsi="仿宋" w:cs="宋体"/>
          <w:b/>
          <w:sz w:val="24"/>
          <w:u w:val="single"/>
        </w:rPr>
        <w:t xml:space="preserve"> </w:t>
      </w:r>
      <w:r w:rsidRPr="000123A2">
        <w:rPr>
          <w:rFonts w:ascii="仿宋" w:eastAsia="仿宋" w:hAnsi="仿宋" w:cs="宋体" w:hint="eastAsia"/>
          <w:b/>
          <w:sz w:val="24"/>
          <w:u w:val="single"/>
        </w:rPr>
        <w:t xml:space="preserve">  </w:t>
      </w:r>
    </w:p>
    <w:p w14:paraId="0B567BE7" w14:textId="02E361A2" w:rsidR="00507F17" w:rsidRPr="000123A2" w:rsidRDefault="00507F17" w:rsidP="00CA1768">
      <w:pPr>
        <w:spacing w:line="360" w:lineRule="auto"/>
        <w:rPr>
          <w:rFonts w:ascii="仿宋" w:eastAsia="仿宋" w:hAnsi="仿宋" w:cs="宋体"/>
          <w:b/>
          <w:sz w:val="24"/>
          <w:u w:val="single"/>
        </w:rPr>
      </w:pPr>
      <w:r w:rsidRPr="000123A2">
        <w:rPr>
          <w:rFonts w:ascii="仿宋" w:eastAsia="仿宋" w:hAnsi="仿宋" w:cs="宋体" w:hint="eastAsia"/>
          <w:b/>
          <w:sz w:val="24"/>
        </w:rPr>
        <w:t>2</w:t>
      </w:r>
      <w:r w:rsidR="001C10D4">
        <w:rPr>
          <w:rFonts w:ascii="仿宋" w:eastAsia="仿宋" w:hAnsi="仿宋" w:cs="宋体" w:hint="eastAsia"/>
          <w:b/>
          <w:sz w:val="24"/>
        </w:rPr>
        <w:t>.</w:t>
      </w:r>
      <w:r w:rsidRPr="000123A2">
        <w:rPr>
          <w:rFonts w:ascii="仿宋" w:eastAsia="仿宋" w:hAnsi="仿宋" w:cs="宋体" w:hint="eastAsia"/>
          <w:b/>
          <w:sz w:val="24"/>
        </w:rPr>
        <w:t>项目主要内容：</w:t>
      </w:r>
      <w:r w:rsidRPr="000123A2">
        <w:rPr>
          <w:rFonts w:ascii="仿宋" w:eastAsia="仿宋" w:hAnsi="仿宋" w:cs="宋体" w:hint="eastAsia"/>
          <w:b/>
          <w:sz w:val="24"/>
          <w:u w:val="single"/>
        </w:rPr>
        <w:t xml:space="preserve"> </w:t>
      </w:r>
      <w:r w:rsidRPr="000123A2">
        <w:rPr>
          <w:rFonts w:ascii="仿宋" w:eastAsia="仿宋" w:hAnsi="仿宋" w:cs="宋体" w:hint="eastAsia"/>
          <w:sz w:val="24"/>
          <w:u w:val="single"/>
        </w:rPr>
        <w:t xml:space="preserve"> </w:t>
      </w:r>
      <w:r w:rsidRPr="000123A2">
        <w:rPr>
          <w:rFonts w:ascii="仿宋" w:eastAsia="仿宋" w:hAnsi="仿宋" w:cs="宋体"/>
          <w:sz w:val="24"/>
          <w:u w:val="single"/>
        </w:rPr>
        <w:t xml:space="preserve">             </w:t>
      </w:r>
      <w:r w:rsidRPr="000123A2">
        <w:rPr>
          <w:rFonts w:ascii="仿宋" w:eastAsia="仿宋" w:hAnsi="仿宋" w:cs="宋体" w:hint="eastAsia"/>
          <w:b/>
          <w:sz w:val="24"/>
          <w:u w:val="single"/>
        </w:rPr>
        <w:t xml:space="preserve"> </w:t>
      </w:r>
    </w:p>
    <w:p w14:paraId="0FDBFDED" w14:textId="68C98473" w:rsidR="00507F17" w:rsidRPr="000123A2" w:rsidRDefault="00507F17" w:rsidP="00CA1768">
      <w:pPr>
        <w:spacing w:line="360" w:lineRule="auto"/>
        <w:rPr>
          <w:rFonts w:ascii="仿宋" w:eastAsia="仿宋" w:hAnsi="仿宋" w:cs="宋体"/>
          <w:b/>
          <w:sz w:val="24"/>
          <w:u w:val="single"/>
        </w:rPr>
      </w:pPr>
      <w:r w:rsidRPr="000123A2">
        <w:rPr>
          <w:rFonts w:ascii="仿宋" w:eastAsia="仿宋" w:hAnsi="仿宋" w:cs="宋体" w:hint="eastAsia"/>
          <w:b/>
          <w:sz w:val="24"/>
          <w:u w:val="single"/>
        </w:rPr>
        <w:t>3</w:t>
      </w:r>
      <w:r w:rsidR="001C10D4">
        <w:rPr>
          <w:rFonts w:ascii="仿宋" w:eastAsia="仿宋" w:hAnsi="仿宋" w:cs="宋体" w:hint="eastAsia"/>
          <w:b/>
          <w:sz w:val="24"/>
          <w:u w:val="single"/>
        </w:rPr>
        <w:t>.</w:t>
      </w:r>
      <w:r w:rsidRPr="000123A2">
        <w:rPr>
          <w:rFonts w:ascii="仿宋" w:eastAsia="仿宋" w:hAnsi="仿宋" w:cs="宋体" w:hint="eastAsia"/>
          <w:b/>
          <w:sz w:val="24"/>
          <w:u w:val="single"/>
        </w:rPr>
        <w:t>项目实施过程中的主要危险源和风险管控措施</w:t>
      </w:r>
      <w:r w:rsidRPr="000123A2">
        <w:rPr>
          <w:rFonts w:ascii="仿宋" w:eastAsia="仿宋" w:hAnsi="仿宋" w:cs="宋体" w:hint="eastAsia"/>
          <w:i/>
          <w:sz w:val="24"/>
          <w:u w:val="single"/>
        </w:rPr>
        <w:t>（为确保风险辨识准确、管控措施有效，该表的填写应有部门安全员参与）</w:t>
      </w:r>
    </w:p>
    <w:tbl>
      <w:tblPr>
        <w:tblW w:w="54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
        <w:gridCol w:w="735"/>
        <w:gridCol w:w="733"/>
        <w:gridCol w:w="1729"/>
        <w:gridCol w:w="2011"/>
        <w:gridCol w:w="2131"/>
        <w:gridCol w:w="1190"/>
      </w:tblGrid>
      <w:tr w:rsidR="000123A2" w:rsidRPr="000123A2" w14:paraId="4B6D5D16" w14:textId="77777777" w:rsidTr="00CA1768">
        <w:trPr>
          <w:trHeight w:val="290"/>
          <w:jc w:val="center"/>
        </w:trPr>
        <w:tc>
          <w:tcPr>
            <w:tcW w:w="254" w:type="pct"/>
            <w:vMerge w:val="restart"/>
            <w:vAlign w:val="center"/>
          </w:tcPr>
          <w:p w14:paraId="05A918A3"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序号</w:t>
            </w:r>
          </w:p>
        </w:tc>
        <w:tc>
          <w:tcPr>
            <w:tcW w:w="409" w:type="pct"/>
            <w:vMerge w:val="restart"/>
            <w:vAlign w:val="center"/>
          </w:tcPr>
          <w:p w14:paraId="4322C6C8" w14:textId="77777777" w:rsidR="00507F17" w:rsidRPr="000123A2" w:rsidRDefault="00507F17" w:rsidP="00CA1768">
            <w:pPr>
              <w:tabs>
                <w:tab w:val="center" w:pos="4201"/>
                <w:tab w:val="right" w:leader="dot" w:pos="9298"/>
              </w:tabs>
              <w:autoSpaceDE w:val="0"/>
              <w:autoSpaceDN w:val="0"/>
              <w:spacing w:line="360" w:lineRule="auto"/>
              <w:rPr>
                <w:rFonts w:ascii="仿宋" w:eastAsia="仿宋" w:hAnsi="仿宋" w:cs="宋体"/>
                <w:sz w:val="24"/>
              </w:rPr>
            </w:pPr>
          </w:p>
          <w:p w14:paraId="2830CEE2" w14:textId="77777777" w:rsidR="00507F17" w:rsidRPr="000123A2" w:rsidRDefault="00507F17" w:rsidP="00CA1768">
            <w:pPr>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作业活动</w:t>
            </w:r>
          </w:p>
        </w:tc>
        <w:tc>
          <w:tcPr>
            <w:tcW w:w="2489" w:type="pct"/>
            <w:gridSpan w:val="3"/>
            <w:vAlign w:val="center"/>
          </w:tcPr>
          <w:p w14:paraId="737D80FA" w14:textId="77777777" w:rsidR="00507F17" w:rsidRPr="000123A2" w:rsidRDefault="00507F17" w:rsidP="00CA1768">
            <w:pPr>
              <w:widowControl/>
              <w:tabs>
                <w:tab w:val="center" w:pos="4201"/>
                <w:tab w:val="right" w:leader="dot" w:pos="9298"/>
              </w:tabs>
              <w:autoSpaceDE w:val="0"/>
              <w:autoSpaceDN w:val="0"/>
              <w:spacing w:line="360" w:lineRule="auto"/>
              <w:jc w:val="center"/>
              <w:rPr>
                <w:rFonts w:ascii="仿宋" w:eastAsia="仿宋" w:hAnsi="仿宋" w:cs="宋体"/>
                <w:sz w:val="24"/>
              </w:rPr>
            </w:pPr>
            <w:r w:rsidRPr="000123A2">
              <w:rPr>
                <w:rFonts w:ascii="仿宋" w:eastAsia="仿宋" w:hAnsi="仿宋" w:cs="宋体" w:hint="eastAsia"/>
                <w:sz w:val="24"/>
              </w:rPr>
              <w:t>危险源及其风险辨识</w:t>
            </w:r>
          </w:p>
        </w:tc>
        <w:tc>
          <w:tcPr>
            <w:tcW w:w="1848" w:type="pct"/>
            <w:gridSpan w:val="2"/>
            <w:vAlign w:val="center"/>
          </w:tcPr>
          <w:p w14:paraId="30C9DE99" w14:textId="77777777" w:rsidR="00507F17" w:rsidRPr="000123A2" w:rsidRDefault="00507F17" w:rsidP="00CA1768">
            <w:pPr>
              <w:widowControl/>
              <w:tabs>
                <w:tab w:val="center" w:pos="4201"/>
                <w:tab w:val="right" w:leader="dot" w:pos="9298"/>
              </w:tabs>
              <w:autoSpaceDE w:val="0"/>
              <w:autoSpaceDN w:val="0"/>
              <w:spacing w:line="360" w:lineRule="auto"/>
              <w:jc w:val="center"/>
              <w:rPr>
                <w:rFonts w:ascii="仿宋" w:eastAsia="仿宋" w:hAnsi="仿宋" w:cs="宋体"/>
                <w:sz w:val="24"/>
              </w:rPr>
            </w:pPr>
            <w:r w:rsidRPr="000123A2">
              <w:rPr>
                <w:rFonts w:ascii="仿宋" w:eastAsia="仿宋" w:hAnsi="仿宋" w:cs="宋体" w:hint="eastAsia"/>
                <w:sz w:val="24"/>
              </w:rPr>
              <w:t>风险管控措施</w:t>
            </w:r>
          </w:p>
        </w:tc>
      </w:tr>
      <w:tr w:rsidR="000123A2" w:rsidRPr="000123A2" w14:paraId="11A0056C" w14:textId="77777777" w:rsidTr="00CA1768">
        <w:trPr>
          <w:trHeight w:val="583"/>
          <w:jc w:val="center"/>
        </w:trPr>
        <w:tc>
          <w:tcPr>
            <w:tcW w:w="254" w:type="pct"/>
            <w:vMerge/>
            <w:vAlign w:val="center"/>
          </w:tcPr>
          <w:p w14:paraId="3D98F61A" w14:textId="77777777" w:rsidR="00507F17" w:rsidRPr="000123A2" w:rsidRDefault="00507F17" w:rsidP="00CA1768">
            <w:pPr>
              <w:widowControl/>
              <w:tabs>
                <w:tab w:val="center" w:pos="4201"/>
                <w:tab w:val="right" w:leader="dot" w:pos="9298"/>
              </w:tabs>
              <w:autoSpaceDE w:val="0"/>
              <w:autoSpaceDN w:val="0"/>
              <w:spacing w:line="360" w:lineRule="auto"/>
              <w:ind w:firstLineChars="200" w:firstLine="480"/>
              <w:rPr>
                <w:rFonts w:ascii="仿宋" w:eastAsia="仿宋" w:hAnsi="仿宋" w:cs="宋体"/>
                <w:sz w:val="24"/>
              </w:rPr>
            </w:pPr>
          </w:p>
        </w:tc>
        <w:tc>
          <w:tcPr>
            <w:tcW w:w="409" w:type="pct"/>
            <w:vMerge/>
            <w:vAlign w:val="center"/>
          </w:tcPr>
          <w:p w14:paraId="30260682"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408" w:type="pct"/>
            <w:vAlign w:val="center"/>
          </w:tcPr>
          <w:p w14:paraId="3DD47282"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危险根源</w:t>
            </w:r>
          </w:p>
        </w:tc>
        <w:tc>
          <w:tcPr>
            <w:tcW w:w="962" w:type="pct"/>
            <w:vAlign w:val="center"/>
          </w:tcPr>
          <w:p w14:paraId="1A39B16E"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危险发生的触发因素和过程</w:t>
            </w:r>
          </w:p>
        </w:tc>
        <w:tc>
          <w:tcPr>
            <w:tcW w:w="1119" w:type="pct"/>
            <w:vAlign w:val="center"/>
          </w:tcPr>
          <w:p w14:paraId="32589863" w14:textId="77777777" w:rsidR="00507F17" w:rsidRPr="000123A2" w:rsidRDefault="00507F17" w:rsidP="00CA1768">
            <w:pPr>
              <w:widowControl/>
              <w:tabs>
                <w:tab w:val="center" w:pos="4201"/>
                <w:tab w:val="right" w:leader="dot" w:pos="9298"/>
              </w:tabs>
              <w:autoSpaceDE w:val="0"/>
              <w:autoSpaceDN w:val="0"/>
              <w:spacing w:line="360" w:lineRule="auto"/>
              <w:jc w:val="center"/>
              <w:rPr>
                <w:rFonts w:ascii="仿宋" w:eastAsia="仿宋" w:hAnsi="仿宋" w:cs="宋体"/>
                <w:sz w:val="24"/>
              </w:rPr>
            </w:pPr>
            <w:r w:rsidRPr="000123A2">
              <w:rPr>
                <w:rFonts w:ascii="仿宋" w:eastAsia="仿宋" w:hAnsi="仿宋" w:cs="宋体" w:hint="eastAsia"/>
                <w:sz w:val="24"/>
              </w:rPr>
              <w:t>可能导致的后果</w:t>
            </w:r>
          </w:p>
        </w:tc>
        <w:tc>
          <w:tcPr>
            <w:tcW w:w="1186" w:type="pct"/>
            <w:vAlign w:val="center"/>
          </w:tcPr>
          <w:p w14:paraId="0BDAD620" w14:textId="77777777" w:rsidR="00507F17" w:rsidRPr="000123A2" w:rsidRDefault="00507F17" w:rsidP="00CA1768">
            <w:pPr>
              <w:widowControl/>
              <w:tabs>
                <w:tab w:val="center" w:pos="4201"/>
                <w:tab w:val="right" w:leader="dot" w:pos="9298"/>
              </w:tabs>
              <w:autoSpaceDE w:val="0"/>
              <w:autoSpaceDN w:val="0"/>
              <w:spacing w:line="360" w:lineRule="auto"/>
              <w:jc w:val="center"/>
              <w:rPr>
                <w:rFonts w:ascii="仿宋" w:eastAsia="仿宋" w:hAnsi="仿宋" w:cs="宋体"/>
                <w:sz w:val="24"/>
              </w:rPr>
            </w:pPr>
            <w:r w:rsidRPr="000123A2">
              <w:rPr>
                <w:rFonts w:ascii="仿宋" w:eastAsia="仿宋" w:hAnsi="仿宋" w:cs="宋体" w:hint="eastAsia"/>
                <w:sz w:val="24"/>
              </w:rPr>
              <w:t>控制措施</w:t>
            </w:r>
          </w:p>
        </w:tc>
        <w:tc>
          <w:tcPr>
            <w:tcW w:w="662" w:type="pct"/>
            <w:vAlign w:val="center"/>
          </w:tcPr>
          <w:p w14:paraId="65553A07" w14:textId="77777777" w:rsidR="00507F17" w:rsidRPr="000123A2" w:rsidRDefault="00507F17" w:rsidP="00CA1768">
            <w:pPr>
              <w:widowControl/>
              <w:tabs>
                <w:tab w:val="center" w:pos="4201"/>
                <w:tab w:val="right" w:leader="dot" w:pos="9298"/>
              </w:tabs>
              <w:autoSpaceDE w:val="0"/>
              <w:autoSpaceDN w:val="0"/>
              <w:spacing w:line="360" w:lineRule="auto"/>
              <w:jc w:val="center"/>
              <w:rPr>
                <w:rFonts w:ascii="仿宋" w:eastAsia="仿宋" w:hAnsi="仿宋" w:cs="宋体"/>
                <w:sz w:val="24"/>
              </w:rPr>
            </w:pPr>
            <w:r w:rsidRPr="000123A2">
              <w:rPr>
                <w:rFonts w:ascii="仿宋" w:eastAsia="仿宋" w:hAnsi="仿宋" w:cs="宋体" w:hint="eastAsia"/>
                <w:sz w:val="24"/>
              </w:rPr>
              <w:t>管控岗位</w:t>
            </w:r>
          </w:p>
        </w:tc>
      </w:tr>
      <w:tr w:rsidR="000123A2" w:rsidRPr="000123A2" w14:paraId="51B0899E" w14:textId="77777777" w:rsidTr="00CA1768">
        <w:trPr>
          <w:trHeight w:val="70"/>
          <w:jc w:val="center"/>
        </w:trPr>
        <w:tc>
          <w:tcPr>
            <w:tcW w:w="254" w:type="pct"/>
            <w:vAlign w:val="center"/>
          </w:tcPr>
          <w:p w14:paraId="42FCC2C5"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1</w:t>
            </w:r>
          </w:p>
        </w:tc>
        <w:tc>
          <w:tcPr>
            <w:tcW w:w="409" w:type="pct"/>
            <w:vAlign w:val="center"/>
          </w:tcPr>
          <w:p w14:paraId="75C8E4CB"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408" w:type="pct"/>
            <w:vAlign w:val="center"/>
          </w:tcPr>
          <w:p w14:paraId="36FE28CC"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962" w:type="pct"/>
            <w:vAlign w:val="center"/>
          </w:tcPr>
          <w:p w14:paraId="4F6FE70F"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19" w:type="pct"/>
            <w:vAlign w:val="center"/>
          </w:tcPr>
          <w:p w14:paraId="13001932"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86" w:type="pct"/>
            <w:vAlign w:val="center"/>
          </w:tcPr>
          <w:p w14:paraId="05D3587A"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662" w:type="pct"/>
            <w:vAlign w:val="center"/>
          </w:tcPr>
          <w:p w14:paraId="17F5F479"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r>
      <w:tr w:rsidR="000123A2" w:rsidRPr="000123A2" w14:paraId="33DBF28C" w14:textId="77777777" w:rsidTr="00CA1768">
        <w:trPr>
          <w:trHeight w:val="77"/>
          <w:jc w:val="center"/>
        </w:trPr>
        <w:tc>
          <w:tcPr>
            <w:tcW w:w="254" w:type="pct"/>
            <w:vAlign w:val="center"/>
          </w:tcPr>
          <w:p w14:paraId="7C9C4D0F"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hint="eastAsia"/>
                <w:sz w:val="24"/>
              </w:rPr>
              <w:t>2</w:t>
            </w:r>
          </w:p>
        </w:tc>
        <w:tc>
          <w:tcPr>
            <w:tcW w:w="409" w:type="pct"/>
            <w:vAlign w:val="center"/>
          </w:tcPr>
          <w:p w14:paraId="1345306A"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408" w:type="pct"/>
            <w:vAlign w:val="center"/>
          </w:tcPr>
          <w:p w14:paraId="605EFEA4"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962" w:type="pct"/>
            <w:vAlign w:val="center"/>
          </w:tcPr>
          <w:p w14:paraId="375BB2E5"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19" w:type="pct"/>
            <w:vAlign w:val="center"/>
          </w:tcPr>
          <w:p w14:paraId="53EAC273"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86" w:type="pct"/>
            <w:vAlign w:val="center"/>
          </w:tcPr>
          <w:p w14:paraId="703285A6"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662" w:type="pct"/>
            <w:vAlign w:val="center"/>
          </w:tcPr>
          <w:p w14:paraId="5D3E2345"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r>
      <w:tr w:rsidR="000123A2" w:rsidRPr="000123A2" w14:paraId="557F24D3" w14:textId="77777777" w:rsidTr="00CA1768">
        <w:trPr>
          <w:trHeight w:val="207"/>
          <w:jc w:val="center"/>
        </w:trPr>
        <w:tc>
          <w:tcPr>
            <w:tcW w:w="254" w:type="pct"/>
            <w:vAlign w:val="center"/>
          </w:tcPr>
          <w:p w14:paraId="17F4AE97" w14:textId="77777777" w:rsidR="00507F17" w:rsidRPr="000123A2" w:rsidRDefault="00507F17" w:rsidP="00CA1768">
            <w:pPr>
              <w:tabs>
                <w:tab w:val="center" w:pos="4201"/>
                <w:tab w:val="right" w:leader="dot" w:pos="9298"/>
              </w:tabs>
              <w:autoSpaceDE w:val="0"/>
              <w:autoSpaceDN w:val="0"/>
              <w:spacing w:line="360" w:lineRule="auto"/>
              <w:rPr>
                <w:rFonts w:ascii="仿宋" w:eastAsia="仿宋" w:hAnsi="仿宋" w:cs="宋体"/>
                <w:sz w:val="24"/>
              </w:rPr>
            </w:pPr>
            <w:r w:rsidRPr="000123A2">
              <w:rPr>
                <w:rFonts w:ascii="仿宋" w:eastAsia="仿宋" w:hAnsi="仿宋" w:cs="宋体"/>
                <w:sz w:val="24"/>
              </w:rPr>
              <w:t>…</w:t>
            </w:r>
          </w:p>
        </w:tc>
        <w:tc>
          <w:tcPr>
            <w:tcW w:w="409" w:type="pct"/>
            <w:vAlign w:val="center"/>
          </w:tcPr>
          <w:p w14:paraId="20DAA682"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408" w:type="pct"/>
            <w:vAlign w:val="center"/>
          </w:tcPr>
          <w:p w14:paraId="7F327FEC"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962" w:type="pct"/>
            <w:vAlign w:val="center"/>
          </w:tcPr>
          <w:p w14:paraId="4F627180"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19" w:type="pct"/>
            <w:vAlign w:val="center"/>
          </w:tcPr>
          <w:p w14:paraId="0EA92394"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1186" w:type="pct"/>
            <w:vAlign w:val="center"/>
          </w:tcPr>
          <w:p w14:paraId="09C6A3B6"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c>
          <w:tcPr>
            <w:tcW w:w="662" w:type="pct"/>
            <w:vAlign w:val="center"/>
          </w:tcPr>
          <w:p w14:paraId="24832069" w14:textId="77777777" w:rsidR="00507F17" w:rsidRPr="000123A2" w:rsidRDefault="00507F17" w:rsidP="00CA1768">
            <w:pPr>
              <w:widowControl/>
              <w:tabs>
                <w:tab w:val="center" w:pos="4201"/>
                <w:tab w:val="right" w:leader="dot" w:pos="9298"/>
              </w:tabs>
              <w:autoSpaceDE w:val="0"/>
              <w:autoSpaceDN w:val="0"/>
              <w:spacing w:line="360" w:lineRule="auto"/>
              <w:rPr>
                <w:rFonts w:ascii="仿宋" w:eastAsia="仿宋" w:hAnsi="仿宋" w:cs="宋体"/>
                <w:sz w:val="24"/>
              </w:rPr>
            </w:pPr>
          </w:p>
        </w:tc>
      </w:tr>
    </w:tbl>
    <w:p w14:paraId="09B493D7" w14:textId="758391CD" w:rsidR="0072656E" w:rsidRPr="000123A2" w:rsidRDefault="00507F17" w:rsidP="00CA1768">
      <w:pPr>
        <w:spacing w:line="360" w:lineRule="auto"/>
        <w:ind w:firstLineChars="200" w:firstLine="480"/>
        <w:rPr>
          <w:rFonts w:ascii="仿宋" w:eastAsia="仿宋" w:hAnsi="仿宋" w:cs="宋体"/>
          <w:sz w:val="24"/>
        </w:rPr>
      </w:pPr>
      <w:r w:rsidRPr="000123A2">
        <w:rPr>
          <w:rFonts w:ascii="仿宋" w:eastAsia="仿宋" w:hAnsi="仿宋" w:cs="宋体" w:hint="eastAsia"/>
          <w:sz w:val="24"/>
        </w:rPr>
        <w:t>当</w:t>
      </w:r>
      <w:r w:rsidR="0072656E" w:rsidRPr="000123A2">
        <w:rPr>
          <w:rFonts w:ascii="仿宋" w:eastAsia="仿宋" w:hAnsi="仿宋" w:cs="宋体" w:hint="eastAsia"/>
          <w:sz w:val="24"/>
        </w:rPr>
        <w:t>设备设施、作业活动、作业环境等变更导致</w:t>
      </w:r>
      <w:r w:rsidRPr="000123A2">
        <w:rPr>
          <w:rFonts w:ascii="仿宋" w:eastAsia="仿宋" w:hAnsi="仿宋" w:cs="宋体" w:hint="eastAsia"/>
          <w:sz w:val="24"/>
        </w:rPr>
        <w:t>风险发生变化时，甲方应重新组织乙方对风险</w:t>
      </w:r>
      <w:r w:rsidR="00C06FBD" w:rsidRPr="000123A2">
        <w:rPr>
          <w:rFonts w:ascii="仿宋" w:eastAsia="仿宋" w:hAnsi="仿宋" w:cs="宋体" w:hint="eastAsia"/>
          <w:sz w:val="24"/>
        </w:rPr>
        <w:t>进行</w:t>
      </w:r>
      <w:r w:rsidRPr="000123A2">
        <w:rPr>
          <w:rFonts w:ascii="仿宋" w:eastAsia="仿宋" w:hAnsi="仿宋" w:cs="宋体" w:hint="eastAsia"/>
          <w:sz w:val="24"/>
        </w:rPr>
        <w:t>辨识和评价，制定管控措施。乙方应严格按照辨识情况，开展教育培训，执行日常作业管控。</w:t>
      </w:r>
    </w:p>
    <w:p w14:paraId="6F9842C5" w14:textId="0B2001B4" w:rsidR="00507F17" w:rsidRPr="000123A2" w:rsidRDefault="00AB0554" w:rsidP="00CA1768">
      <w:pPr>
        <w:spacing w:line="360" w:lineRule="auto"/>
        <w:rPr>
          <w:rFonts w:ascii="仿宋" w:eastAsia="仿宋" w:hAnsi="仿宋" w:cs="宋体"/>
          <w:b/>
          <w:sz w:val="24"/>
        </w:rPr>
      </w:pPr>
      <w:r>
        <w:rPr>
          <w:rFonts w:ascii="仿宋" w:eastAsia="仿宋" w:hAnsi="仿宋" w:cs="宋体" w:hint="eastAsia"/>
          <w:b/>
          <w:sz w:val="24"/>
        </w:rPr>
        <w:t>4</w:t>
      </w:r>
      <w:r>
        <w:rPr>
          <w:rFonts w:ascii="仿宋" w:eastAsia="仿宋" w:hAnsi="仿宋" w:cs="宋体"/>
          <w:b/>
          <w:sz w:val="24"/>
        </w:rPr>
        <w:t>.</w:t>
      </w:r>
      <w:r w:rsidR="00507F17" w:rsidRPr="000123A2">
        <w:rPr>
          <w:rFonts w:ascii="仿宋" w:eastAsia="仿宋" w:hAnsi="仿宋" w:cs="宋体" w:hint="eastAsia"/>
          <w:b/>
          <w:sz w:val="24"/>
        </w:rPr>
        <w:t>甲方的</w:t>
      </w:r>
      <w:r w:rsidR="00B00F7D" w:rsidRPr="000123A2">
        <w:rPr>
          <w:rFonts w:ascii="仿宋" w:eastAsia="仿宋" w:hAnsi="仿宋" w:cs="宋体" w:hint="eastAsia"/>
          <w:b/>
          <w:sz w:val="24"/>
        </w:rPr>
        <w:t>安全管理责任和义务</w:t>
      </w:r>
      <w:r w:rsidR="00507F17" w:rsidRPr="000123A2">
        <w:rPr>
          <w:rFonts w:ascii="仿宋" w:eastAsia="仿宋" w:hAnsi="仿宋" w:cs="宋体" w:hint="eastAsia"/>
          <w:b/>
          <w:sz w:val="24"/>
        </w:rPr>
        <w:t>：</w:t>
      </w:r>
    </w:p>
    <w:p w14:paraId="3F466B17" w14:textId="0FD0D45A"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4.1负责对乙方从事本项目资质进行审查，对乙方从事本项目需取证人员持证情况进行审核，按照有关</w:t>
      </w:r>
      <w:r w:rsidR="00AB0554">
        <w:rPr>
          <w:rFonts w:ascii="仿宋" w:eastAsia="仿宋" w:hAnsi="仿宋" w:cs="宋体" w:hint="eastAsia"/>
          <w:sz w:val="24"/>
        </w:rPr>
        <w:t>法律</w:t>
      </w:r>
      <w:r w:rsidRPr="000123A2">
        <w:rPr>
          <w:rFonts w:ascii="仿宋" w:eastAsia="仿宋" w:hAnsi="仿宋" w:cs="宋体" w:hint="eastAsia"/>
          <w:sz w:val="24"/>
        </w:rPr>
        <w:t>法规标准要求，对不符合人员应拒绝从事本项目的作业活动。</w:t>
      </w:r>
    </w:p>
    <w:p w14:paraId="0B871E03" w14:textId="15EB10F6"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4.2负责向乙方项目负责人及安全管理员进行</w:t>
      </w:r>
      <w:r w:rsidR="00CD5E5E">
        <w:rPr>
          <w:rFonts w:ascii="仿宋" w:eastAsia="仿宋" w:hAnsi="仿宋" w:cs="宋体" w:hint="eastAsia"/>
          <w:sz w:val="24"/>
        </w:rPr>
        <w:t>入场</w:t>
      </w:r>
      <w:r w:rsidRPr="000123A2">
        <w:rPr>
          <w:rFonts w:ascii="仿宋" w:eastAsia="仿宋" w:hAnsi="仿宋" w:cs="宋体" w:hint="eastAsia"/>
          <w:sz w:val="24"/>
        </w:rPr>
        <w:t>前的安全技术、安全管理、环境保护、打非治违和综合治理相关要求的告知交底，要求乙方向所属从业人员</w:t>
      </w:r>
      <w:r w:rsidRPr="000123A2">
        <w:rPr>
          <w:rFonts w:ascii="仿宋" w:eastAsia="仿宋" w:hAnsi="仿宋" w:cs="宋体" w:hint="eastAsia"/>
          <w:sz w:val="24"/>
        </w:rPr>
        <w:lastRenderedPageBreak/>
        <w:t>传达学习并遵照执行。</w:t>
      </w:r>
    </w:p>
    <w:p w14:paraId="59970599" w14:textId="4CFE76FF" w:rsidR="00507F17" w:rsidRPr="000123A2" w:rsidRDefault="000E1BD8" w:rsidP="00CA1768">
      <w:pPr>
        <w:snapToGrid w:val="0"/>
        <w:spacing w:line="360" w:lineRule="auto"/>
        <w:ind w:firstLineChars="200" w:firstLine="480"/>
        <w:rPr>
          <w:rFonts w:ascii="仿宋" w:eastAsia="仿宋" w:hAnsi="仿宋" w:cs="宋体"/>
          <w:sz w:val="24"/>
        </w:rPr>
      </w:pPr>
      <w:r>
        <w:rPr>
          <w:rFonts w:ascii="仿宋" w:eastAsia="仿宋" w:hAnsi="仿宋" w:cs="宋体"/>
          <w:sz w:val="24"/>
        </w:rPr>
        <w:t>4.3</w:t>
      </w:r>
      <w:r w:rsidR="00507F17" w:rsidRPr="000123A2">
        <w:rPr>
          <w:rFonts w:ascii="仿宋" w:eastAsia="仿宋" w:hAnsi="仿宋" w:cs="宋体" w:hint="eastAsia"/>
          <w:sz w:val="24"/>
        </w:rPr>
        <w:t>甲方有权对乙方作业人员劳动防护用品的使用</w:t>
      </w:r>
      <w:r w:rsidR="007C247C">
        <w:rPr>
          <w:rFonts w:ascii="仿宋" w:eastAsia="仿宋" w:hAnsi="仿宋" w:cs="宋体" w:hint="eastAsia"/>
          <w:sz w:val="24"/>
        </w:rPr>
        <w:t>期限</w:t>
      </w:r>
      <w:r w:rsidR="00507F17" w:rsidRPr="000123A2">
        <w:rPr>
          <w:rFonts w:ascii="仿宋" w:eastAsia="仿宋" w:hAnsi="仿宋" w:cs="宋体" w:hint="eastAsia"/>
          <w:sz w:val="24"/>
        </w:rPr>
        <w:t>和正确使用情况等进行监督</w:t>
      </w:r>
      <w:r w:rsidR="00C55827">
        <w:rPr>
          <w:rFonts w:ascii="仿宋" w:eastAsia="仿宋" w:hAnsi="仿宋" w:cs="宋体" w:hint="eastAsia"/>
          <w:sz w:val="24"/>
        </w:rPr>
        <w:t>检查</w:t>
      </w:r>
      <w:r w:rsidR="00507F17" w:rsidRPr="000123A2">
        <w:rPr>
          <w:rFonts w:ascii="仿宋" w:eastAsia="仿宋" w:hAnsi="仿宋" w:cs="宋体" w:hint="eastAsia"/>
          <w:sz w:val="24"/>
        </w:rPr>
        <w:t>；对乙方所属设备设施安全装置是否完好有效进行监督检查</w:t>
      </w:r>
      <w:r w:rsidR="00C55827">
        <w:rPr>
          <w:rFonts w:ascii="仿宋" w:eastAsia="仿宋" w:hAnsi="仿宋" w:cs="宋体" w:hint="eastAsia"/>
          <w:sz w:val="24"/>
        </w:rPr>
        <w:t>；</w:t>
      </w:r>
      <w:r w:rsidR="00507F17" w:rsidRPr="000123A2">
        <w:rPr>
          <w:rFonts w:ascii="仿宋" w:eastAsia="仿宋" w:hAnsi="仿宋" w:cs="宋体" w:hint="eastAsia"/>
          <w:sz w:val="24"/>
        </w:rPr>
        <w:t>对不符合安全要求的运输车辆、机械设备、工具、安全用具、安全防护用具、用品等，有权要求乙方立行立改，否则有权禁止乙方使用或</w:t>
      </w:r>
      <w:ins w:id="4" w:author="高洋" w:date="2024-10-11T16:14:00Z">
        <w:r w:rsidR="00CB1582">
          <w:rPr>
            <w:rFonts w:ascii="仿宋" w:eastAsia="仿宋" w:hAnsi="仿宋" w:cs="宋体" w:hint="eastAsia"/>
            <w:sz w:val="24"/>
          </w:rPr>
          <w:t>要求乙方</w:t>
        </w:r>
      </w:ins>
      <w:r w:rsidR="00507F17" w:rsidRPr="000123A2">
        <w:rPr>
          <w:rFonts w:ascii="仿宋" w:eastAsia="仿宋" w:hAnsi="仿宋" w:cs="宋体" w:hint="eastAsia"/>
          <w:sz w:val="24"/>
        </w:rPr>
        <w:t>停止作业。</w:t>
      </w:r>
    </w:p>
    <w:p w14:paraId="11BE9461" w14:textId="5D9CB36C"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4.4</w:t>
      </w:r>
      <w:r w:rsidR="00F9484B" w:rsidRPr="000123A2">
        <w:rPr>
          <w:rFonts w:ascii="仿宋" w:eastAsia="仿宋" w:hAnsi="仿宋" w:cs="宋体" w:hint="eastAsia"/>
          <w:sz w:val="24"/>
        </w:rPr>
        <w:t>对乙方工作过程或作业活动进行监管</w:t>
      </w:r>
      <w:r w:rsidR="00F9484B">
        <w:rPr>
          <w:rFonts w:ascii="仿宋" w:eastAsia="仿宋" w:hAnsi="仿宋" w:cs="宋体" w:hint="eastAsia"/>
          <w:sz w:val="24"/>
        </w:rPr>
        <w:t>，</w:t>
      </w:r>
      <w:r w:rsidRPr="000123A2">
        <w:rPr>
          <w:rFonts w:ascii="仿宋" w:eastAsia="仿宋" w:hAnsi="仿宋" w:cs="宋体" w:hint="eastAsia"/>
          <w:sz w:val="24"/>
        </w:rPr>
        <w:t>对违反</w:t>
      </w:r>
      <w:r w:rsidR="00701F4E">
        <w:rPr>
          <w:rFonts w:ascii="仿宋" w:eastAsia="仿宋" w:hAnsi="仿宋" w:cs="宋体" w:hint="eastAsia"/>
          <w:sz w:val="24"/>
        </w:rPr>
        <w:t>合同</w:t>
      </w:r>
      <w:r w:rsidR="00C84CA9">
        <w:rPr>
          <w:rFonts w:ascii="仿宋" w:eastAsia="仿宋" w:hAnsi="仿宋" w:cs="宋体" w:hint="eastAsia"/>
          <w:sz w:val="24"/>
        </w:rPr>
        <w:t>约定</w:t>
      </w:r>
      <w:r w:rsidR="00701F4E">
        <w:rPr>
          <w:rFonts w:ascii="仿宋" w:eastAsia="仿宋" w:hAnsi="仿宋" w:cs="宋体" w:hint="eastAsia"/>
          <w:sz w:val="24"/>
        </w:rPr>
        <w:t>、</w:t>
      </w:r>
      <w:r w:rsidRPr="000123A2">
        <w:rPr>
          <w:rFonts w:ascii="仿宋" w:eastAsia="仿宋" w:hAnsi="仿宋" w:cs="宋体" w:hint="eastAsia"/>
          <w:sz w:val="24"/>
        </w:rPr>
        <w:t>安全生产标准</w:t>
      </w:r>
      <w:r w:rsidR="00701F4E">
        <w:rPr>
          <w:rFonts w:ascii="仿宋" w:eastAsia="仿宋" w:hAnsi="仿宋" w:cs="宋体" w:hint="eastAsia"/>
          <w:sz w:val="24"/>
        </w:rPr>
        <w:t>和</w:t>
      </w:r>
      <w:r w:rsidRPr="000123A2">
        <w:rPr>
          <w:rFonts w:ascii="仿宋" w:eastAsia="仿宋" w:hAnsi="仿宋" w:cs="宋体" w:hint="eastAsia"/>
          <w:sz w:val="24"/>
        </w:rPr>
        <w:t>规章制度的行为进行</w:t>
      </w:r>
      <w:r w:rsidR="00F9484B">
        <w:rPr>
          <w:rFonts w:ascii="仿宋" w:eastAsia="仿宋" w:hAnsi="仿宋" w:cs="宋体" w:hint="eastAsia"/>
          <w:sz w:val="24"/>
        </w:rPr>
        <w:t>制止和</w:t>
      </w:r>
      <w:r w:rsidRPr="000123A2">
        <w:rPr>
          <w:rFonts w:ascii="仿宋" w:eastAsia="仿宋" w:hAnsi="仿宋" w:cs="宋体" w:hint="eastAsia"/>
          <w:sz w:val="24"/>
        </w:rPr>
        <w:t>纠正，必要时</w:t>
      </w:r>
      <w:r w:rsidR="00F9484B">
        <w:rPr>
          <w:rFonts w:ascii="仿宋" w:eastAsia="仿宋" w:hAnsi="仿宋" w:cs="宋体" w:hint="eastAsia"/>
          <w:sz w:val="24"/>
        </w:rPr>
        <w:t>按照</w:t>
      </w:r>
      <w:r w:rsidR="00F9484B" w:rsidRPr="00F9484B">
        <w:rPr>
          <w:rFonts w:ascii="仿宋" w:eastAsia="仿宋" w:hAnsi="仿宋" w:cs="宋体" w:hint="eastAsia"/>
          <w:sz w:val="24"/>
        </w:rPr>
        <w:t>《</w:t>
      </w:r>
      <w:r w:rsidR="00C84CA9" w:rsidRPr="00C84CA9">
        <w:rPr>
          <w:rFonts w:ascii="仿宋" w:eastAsia="仿宋" w:hAnsi="仿宋" w:cs="宋体" w:hint="eastAsia"/>
          <w:sz w:val="24"/>
        </w:rPr>
        <w:t>三峡卷烟厂治安安全管理办法</w:t>
      </w:r>
      <w:r w:rsidR="00F9484B" w:rsidRPr="00F9484B">
        <w:rPr>
          <w:rFonts w:ascii="仿宋" w:eastAsia="仿宋" w:hAnsi="仿宋" w:cs="宋体" w:hint="eastAsia"/>
          <w:sz w:val="24"/>
        </w:rPr>
        <w:t>》等规定追究乙方违约责任</w:t>
      </w:r>
      <w:r w:rsidRPr="000123A2">
        <w:rPr>
          <w:rFonts w:ascii="仿宋" w:eastAsia="仿宋" w:hAnsi="仿宋" w:cs="宋体" w:hint="eastAsia"/>
          <w:sz w:val="24"/>
        </w:rPr>
        <w:t>或要求乙方停工整改。</w:t>
      </w:r>
    </w:p>
    <w:p w14:paraId="574EFFE4" w14:textId="77777777"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4.5根据甲方项目类型和风险级别管控要求，甲方有权要求乙方制定安全措施，在项目实施前报甲方安全管理部门和主管部门审核备案。</w:t>
      </w:r>
    </w:p>
    <w:p w14:paraId="0CBB9F94" w14:textId="77777777"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4.6负责按照合同约定，提供、完善相关作业设施和办公设施，并对乙方的使用和维护情况进行监督检查。</w:t>
      </w:r>
    </w:p>
    <w:p w14:paraId="49D4C4F2" w14:textId="569EB2A1"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w:t>
      </w:r>
      <w:r w:rsidR="00F9484B">
        <w:rPr>
          <w:rFonts w:ascii="仿宋" w:eastAsia="仿宋" w:hAnsi="仿宋" w:cs="宋体"/>
          <w:sz w:val="24"/>
        </w:rPr>
        <w:t>7</w:t>
      </w:r>
      <w:r w:rsidRPr="000123A2">
        <w:rPr>
          <w:rFonts w:ascii="仿宋" w:eastAsia="仿宋" w:hAnsi="仿宋" w:cs="宋体" w:hint="eastAsia"/>
          <w:sz w:val="24"/>
        </w:rPr>
        <w:t>负责协调同一现场多个施工单位的安全生产管理工作。</w:t>
      </w:r>
    </w:p>
    <w:p w14:paraId="0294440C" w14:textId="75F67765" w:rsidR="00507F17" w:rsidRPr="000123A2" w:rsidRDefault="00507F17" w:rsidP="008E558B">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4.</w:t>
      </w:r>
      <w:r w:rsidR="00F9484B">
        <w:rPr>
          <w:rFonts w:ascii="仿宋" w:eastAsia="仿宋" w:hAnsi="仿宋" w:cs="宋体"/>
          <w:sz w:val="24"/>
        </w:rPr>
        <w:t>8</w:t>
      </w:r>
      <w:r w:rsidRPr="000123A2">
        <w:rPr>
          <w:rFonts w:ascii="仿宋" w:eastAsia="仿宋" w:hAnsi="仿宋" w:cs="宋体" w:hint="eastAsia"/>
          <w:sz w:val="24"/>
        </w:rPr>
        <w:t>负责对乙方作业项目进行风险辨识和评价、确定风险控制措施，形成风险控制措施告知内容；</w:t>
      </w:r>
      <w:r w:rsidR="008E4131">
        <w:rPr>
          <w:rFonts w:ascii="仿宋" w:eastAsia="仿宋" w:hAnsi="仿宋" w:cs="宋体" w:hint="eastAsia"/>
          <w:sz w:val="24"/>
        </w:rPr>
        <w:t>乙方</w:t>
      </w:r>
      <w:r w:rsidRPr="000123A2">
        <w:rPr>
          <w:rFonts w:ascii="仿宋" w:eastAsia="仿宋" w:hAnsi="仿宋" w:cs="宋体" w:hint="eastAsia"/>
          <w:sz w:val="24"/>
        </w:rPr>
        <w:t>设备设施和作业活动变更时，应重新进行风险辨识、评价和确定控制措施。</w:t>
      </w:r>
    </w:p>
    <w:p w14:paraId="0D032275" w14:textId="7062A845" w:rsidR="00507F17" w:rsidRPr="000123A2" w:rsidRDefault="00507F17" w:rsidP="008E558B">
      <w:pPr>
        <w:spacing w:line="360" w:lineRule="auto"/>
        <w:ind w:firstLineChars="50" w:firstLine="120"/>
        <w:rPr>
          <w:rFonts w:ascii="仿宋" w:eastAsia="仿宋" w:hAnsi="仿宋" w:cs="宋体"/>
          <w:b/>
          <w:sz w:val="24"/>
        </w:rPr>
      </w:pPr>
      <w:r w:rsidRPr="000123A2">
        <w:rPr>
          <w:rFonts w:ascii="仿宋" w:eastAsia="仿宋" w:hAnsi="仿宋" w:cs="宋体" w:hint="eastAsia"/>
          <w:b/>
          <w:sz w:val="24"/>
        </w:rPr>
        <w:t>5</w:t>
      </w:r>
      <w:r w:rsidR="007125DB">
        <w:rPr>
          <w:rFonts w:ascii="仿宋" w:eastAsia="仿宋" w:hAnsi="仿宋" w:cs="宋体" w:hint="eastAsia"/>
          <w:b/>
          <w:sz w:val="24"/>
        </w:rPr>
        <w:t>.</w:t>
      </w:r>
      <w:r w:rsidRPr="000123A2">
        <w:rPr>
          <w:rFonts w:ascii="仿宋" w:eastAsia="仿宋" w:hAnsi="仿宋" w:cs="宋体" w:hint="eastAsia"/>
          <w:b/>
          <w:sz w:val="24"/>
        </w:rPr>
        <w:t>乙方的</w:t>
      </w:r>
      <w:r w:rsidR="00B00F7D" w:rsidRPr="000123A2">
        <w:rPr>
          <w:rFonts w:ascii="仿宋" w:eastAsia="仿宋" w:hAnsi="仿宋" w:cs="宋体" w:hint="eastAsia"/>
          <w:b/>
          <w:sz w:val="24"/>
        </w:rPr>
        <w:t>安全管理责任和义务</w:t>
      </w:r>
    </w:p>
    <w:p w14:paraId="4C4D886B" w14:textId="5164B16B"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007125DB">
        <w:rPr>
          <w:rFonts w:ascii="仿宋" w:eastAsia="仿宋" w:hAnsi="仿宋" w:cs="宋体"/>
          <w:sz w:val="24"/>
        </w:rPr>
        <w:t>1</w:t>
      </w:r>
      <w:r w:rsidRPr="000123A2">
        <w:rPr>
          <w:rFonts w:ascii="仿宋" w:eastAsia="仿宋" w:hAnsi="仿宋" w:cs="宋体" w:hint="eastAsia"/>
          <w:sz w:val="24"/>
        </w:rPr>
        <w:t>乙方</w:t>
      </w:r>
      <w:del w:id="5" w:author="高洋" w:date="2024-10-11T16:09:00Z">
        <w:r w:rsidRPr="000123A2" w:rsidDel="008915FB">
          <w:rPr>
            <w:rFonts w:ascii="仿宋" w:eastAsia="仿宋" w:hAnsi="仿宋" w:cs="宋体" w:hint="eastAsia"/>
            <w:sz w:val="24"/>
          </w:rPr>
          <w:delText>须</w:delText>
        </w:r>
      </w:del>
      <w:ins w:id="6" w:author="高洋" w:date="2024-10-11T16:09:00Z">
        <w:r w:rsidR="008915FB">
          <w:rPr>
            <w:rFonts w:ascii="仿宋" w:eastAsia="仿宋" w:hAnsi="仿宋" w:cs="宋体" w:hint="eastAsia"/>
            <w:sz w:val="24"/>
          </w:rPr>
          <w:t>需</w:t>
        </w:r>
      </w:ins>
      <w:r w:rsidRPr="000123A2">
        <w:rPr>
          <w:rFonts w:ascii="仿宋" w:eastAsia="仿宋" w:hAnsi="仿宋" w:cs="宋体" w:hint="eastAsia"/>
          <w:sz w:val="24"/>
        </w:rPr>
        <w:t>具备承揽项目所必须的符合国家、烟草行业规定的资质和条件，而且所提供的产品和服务应满足国家、地方、烟草行业的有关职业健康安全和环境保护方面的法律法规要求。</w:t>
      </w:r>
    </w:p>
    <w:p w14:paraId="55775E42" w14:textId="51C9508A"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5.2 乙方是本项目实施的主体责任单位，对本项目涉及施工安全、人员健康安全、环境保护负责。应认真贯彻落实国家有关安全生产、环境保护、职业卫生的方针、政策；严格执行行业及地方政府有关安全生产和环境保护的要求；负责本单位从业人员的安全生产、文明施工教育培训；保证从业人员具备必要的安全生产知识、事故防范能力和环境保护意识，掌握本岗位风险管控和应急避险措施，熟悉本项目</w:t>
      </w:r>
      <w:r w:rsidR="00CF66A0">
        <w:rPr>
          <w:rFonts w:ascii="仿宋" w:eastAsia="仿宋" w:hAnsi="仿宋" w:cs="宋体" w:hint="eastAsia"/>
          <w:sz w:val="24"/>
        </w:rPr>
        <w:t>相应</w:t>
      </w:r>
      <w:r w:rsidRPr="000123A2">
        <w:rPr>
          <w:rFonts w:ascii="仿宋" w:eastAsia="仿宋" w:hAnsi="仿宋" w:cs="宋体" w:hint="eastAsia"/>
          <w:sz w:val="24"/>
        </w:rPr>
        <w:t>安全生产规章制度和安全操作规程，杜绝各类安全、环保事件发生。</w:t>
      </w:r>
    </w:p>
    <w:p w14:paraId="5F67DC05" w14:textId="5CCF1FC7"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00ED4DB6" w:rsidRPr="000123A2">
        <w:rPr>
          <w:rFonts w:ascii="仿宋" w:eastAsia="仿宋" w:hAnsi="仿宋" w:cs="宋体"/>
          <w:sz w:val="24"/>
        </w:rPr>
        <w:t>3</w:t>
      </w:r>
      <w:r w:rsidRPr="000123A2">
        <w:rPr>
          <w:rFonts w:ascii="仿宋" w:eastAsia="仿宋" w:hAnsi="仿宋" w:cs="宋体" w:hint="eastAsia"/>
          <w:sz w:val="24"/>
        </w:rPr>
        <w:t>不得将本合同项目转包、分包</w:t>
      </w:r>
      <w:r w:rsidR="00701F4E">
        <w:rPr>
          <w:rFonts w:ascii="仿宋" w:eastAsia="仿宋" w:hAnsi="仿宋" w:cs="宋体" w:hint="eastAsia"/>
          <w:sz w:val="24"/>
        </w:rPr>
        <w:t>。</w:t>
      </w:r>
      <w:r w:rsidR="008C64FF">
        <w:rPr>
          <w:rFonts w:ascii="仿宋" w:eastAsia="仿宋" w:hAnsi="仿宋" w:cs="宋体" w:hint="eastAsia"/>
          <w:sz w:val="24"/>
        </w:rPr>
        <w:t>未经甲方同意，</w:t>
      </w:r>
      <w:r w:rsidRPr="000123A2">
        <w:rPr>
          <w:rFonts w:ascii="仿宋" w:eastAsia="仿宋" w:hAnsi="仿宋" w:cs="宋体" w:hint="eastAsia"/>
          <w:sz w:val="24"/>
        </w:rPr>
        <w:t>不得随意更换安全、质量等技术管理人员。</w:t>
      </w:r>
    </w:p>
    <w:p w14:paraId="2E70A80D" w14:textId="0B4F4938" w:rsidR="00507F17" w:rsidRPr="000123A2" w:rsidRDefault="00ED4DB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Pr="000123A2">
        <w:rPr>
          <w:rFonts w:ascii="仿宋" w:eastAsia="仿宋" w:hAnsi="仿宋" w:cs="宋体"/>
          <w:sz w:val="24"/>
        </w:rPr>
        <w:t>4</w:t>
      </w:r>
      <w:r w:rsidR="00507F17" w:rsidRPr="000123A2">
        <w:rPr>
          <w:rFonts w:ascii="仿宋" w:eastAsia="仿宋" w:hAnsi="仿宋" w:cs="宋体" w:hint="eastAsia"/>
          <w:sz w:val="24"/>
        </w:rPr>
        <w:t>负责为本单位从业人员提供必要的劳动保护用品，督促从业人员正确使</w:t>
      </w:r>
      <w:r w:rsidR="00507F17" w:rsidRPr="000123A2">
        <w:rPr>
          <w:rFonts w:ascii="仿宋" w:eastAsia="仿宋" w:hAnsi="仿宋" w:cs="宋体" w:hint="eastAsia"/>
          <w:sz w:val="24"/>
        </w:rPr>
        <w:lastRenderedPageBreak/>
        <w:t>用劳动防护用品，及时制止“三违”行为。</w:t>
      </w:r>
    </w:p>
    <w:p w14:paraId="32EBB458" w14:textId="726B0CB8" w:rsidR="00507F17" w:rsidRPr="000123A2" w:rsidRDefault="00ED4DB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Pr="000123A2">
        <w:rPr>
          <w:rFonts w:ascii="仿宋" w:eastAsia="仿宋" w:hAnsi="仿宋" w:cs="宋体"/>
          <w:sz w:val="24"/>
        </w:rPr>
        <w:t>5</w:t>
      </w:r>
      <w:r w:rsidR="00507F17" w:rsidRPr="000123A2">
        <w:rPr>
          <w:rFonts w:ascii="仿宋" w:eastAsia="仿宋" w:hAnsi="仿宋" w:cs="宋体" w:hint="eastAsia"/>
          <w:sz w:val="24"/>
        </w:rPr>
        <w:t>严格按照安全生产标准规范要求进行作业，并随时接受甲方上级部门、主管部门和监管部门等安全检查人员依法实施的监督检查，对检查发现的问题，应立即制定整改措施，落实责任人并按期完成整改，消除事故隐患。</w:t>
      </w:r>
    </w:p>
    <w:p w14:paraId="17726199" w14:textId="0A243850" w:rsidR="00507F17" w:rsidRPr="000123A2" w:rsidRDefault="00ED4DB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Pr="000123A2">
        <w:rPr>
          <w:rFonts w:ascii="仿宋" w:eastAsia="仿宋" w:hAnsi="仿宋" w:cs="宋体"/>
          <w:sz w:val="24"/>
        </w:rPr>
        <w:t>6</w:t>
      </w:r>
      <w:r w:rsidR="00507F17" w:rsidRPr="000123A2">
        <w:rPr>
          <w:rFonts w:ascii="仿宋" w:eastAsia="仿宋" w:hAnsi="仿宋" w:cs="宋体" w:hint="eastAsia"/>
          <w:sz w:val="24"/>
        </w:rPr>
        <w:t>遵守现场安全生产管理制度和劳动纪律，因违反操作规程或不服从管理导致生产安全事故的，由乙方承担</w:t>
      </w:r>
      <w:del w:id="7" w:author="徐国泰" w:date="2024-12-09T15:38:00Z">
        <w:r w:rsidR="00507F17" w:rsidRPr="000123A2" w:rsidDel="00977234">
          <w:rPr>
            <w:rFonts w:ascii="仿宋" w:eastAsia="仿宋" w:hAnsi="仿宋" w:cs="宋体" w:hint="eastAsia"/>
            <w:sz w:val="24"/>
          </w:rPr>
          <w:delText>一切</w:delText>
        </w:r>
      </w:del>
      <w:ins w:id="8" w:author="徐国泰" w:date="2024-12-09T15:38:00Z">
        <w:r w:rsidR="00977234">
          <w:rPr>
            <w:rFonts w:ascii="仿宋" w:eastAsia="仿宋" w:hAnsi="仿宋" w:cs="宋体" w:hint="eastAsia"/>
            <w:sz w:val="24"/>
          </w:rPr>
          <w:t>相应</w:t>
        </w:r>
      </w:ins>
      <w:r w:rsidR="00507F17" w:rsidRPr="000123A2">
        <w:rPr>
          <w:rFonts w:ascii="仿宋" w:eastAsia="仿宋" w:hAnsi="仿宋" w:cs="宋体" w:hint="eastAsia"/>
          <w:sz w:val="24"/>
        </w:rPr>
        <w:t>责任，甲方有权就事故造成的损失，向乙方索赔。</w:t>
      </w:r>
    </w:p>
    <w:p w14:paraId="1A16E4F4" w14:textId="4FF0F7D5" w:rsidR="00507F17" w:rsidRPr="000123A2" w:rsidRDefault="00ED4DB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Pr="000123A2">
        <w:rPr>
          <w:rFonts w:ascii="仿宋" w:eastAsia="仿宋" w:hAnsi="仿宋" w:cs="宋体"/>
          <w:sz w:val="24"/>
        </w:rPr>
        <w:t>7</w:t>
      </w:r>
      <w:r w:rsidR="00507F17" w:rsidRPr="000123A2">
        <w:rPr>
          <w:rFonts w:ascii="仿宋" w:eastAsia="仿宋" w:hAnsi="仿宋" w:cs="宋体" w:hint="eastAsia"/>
          <w:sz w:val="24"/>
        </w:rPr>
        <w:t>有权拒绝甲方的违章指挥和强令冒险作业。发现直接危及人身安全的紧急情况时，有权停止作业或者在采取可能的应急措施后撤离作业场所。</w:t>
      </w:r>
    </w:p>
    <w:p w14:paraId="7B5A2B38" w14:textId="6A6076DA"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001220CE" w:rsidRPr="000123A2">
        <w:rPr>
          <w:rFonts w:ascii="仿宋" w:eastAsia="仿宋" w:hAnsi="仿宋" w:cs="宋体"/>
          <w:sz w:val="24"/>
        </w:rPr>
        <w:t>8</w:t>
      </w:r>
      <w:r w:rsidRPr="000123A2">
        <w:rPr>
          <w:rFonts w:ascii="仿宋" w:eastAsia="仿宋" w:hAnsi="仿宋" w:cs="宋体" w:hint="eastAsia"/>
          <w:sz w:val="24"/>
        </w:rPr>
        <w:t>负责为本单位从业人员办理工伤保险、意外伤害保险，支付保险费。</w:t>
      </w:r>
    </w:p>
    <w:p w14:paraId="4D390797" w14:textId="0B4571D4" w:rsidR="00507F17" w:rsidRPr="000123A2" w:rsidRDefault="00507F17"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5.</w:t>
      </w:r>
      <w:r w:rsidR="001220CE" w:rsidRPr="000123A2">
        <w:rPr>
          <w:rFonts w:ascii="仿宋" w:eastAsia="仿宋" w:hAnsi="仿宋" w:cs="宋体"/>
          <w:sz w:val="24"/>
        </w:rPr>
        <w:t>9</w:t>
      </w:r>
      <w:r w:rsidRPr="000123A2">
        <w:rPr>
          <w:rFonts w:ascii="仿宋" w:eastAsia="仿宋" w:hAnsi="仿宋" w:cs="宋体" w:hint="eastAsia"/>
          <w:sz w:val="24"/>
        </w:rPr>
        <w:t>对本单位从业人员所发生的生产安全事故，乙方应立即报告甲方，按照“四不放过”原则对事故进行调查处理，事故责任人应承担</w:t>
      </w:r>
      <w:r w:rsidR="00F12527">
        <w:rPr>
          <w:rFonts w:ascii="仿宋" w:eastAsia="仿宋" w:hAnsi="仿宋" w:cs="宋体" w:hint="eastAsia"/>
          <w:sz w:val="24"/>
        </w:rPr>
        <w:t>相应</w:t>
      </w:r>
      <w:r w:rsidRPr="000123A2">
        <w:rPr>
          <w:rFonts w:ascii="仿宋" w:eastAsia="仿宋" w:hAnsi="仿宋" w:cs="宋体" w:hint="eastAsia"/>
          <w:sz w:val="24"/>
        </w:rPr>
        <w:t>法律责任。</w:t>
      </w:r>
    </w:p>
    <w:p w14:paraId="1FE51CA0" w14:textId="022C7D1A" w:rsidR="00B00F7D" w:rsidRPr="000123A2" w:rsidRDefault="00B00F7D"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hint="eastAsia"/>
          <w:b/>
          <w:sz w:val="24"/>
        </w:rPr>
        <w:t>6</w:t>
      </w:r>
      <w:r w:rsidR="00922198">
        <w:rPr>
          <w:rFonts w:ascii="仿宋" w:eastAsia="仿宋" w:hAnsi="仿宋" w:cs="宋体"/>
          <w:b/>
          <w:sz w:val="24"/>
        </w:rPr>
        <w:t>.</w:t>
      </w:r>
      <w:r w:rsidRPr="000123A2">
        <w:rPr>
          <w:rFonts w:ascii="仿宋" w:eastAsia="仿宋" w:hAnsi="仿宋" w:cs="宋体" w:hint="eastAsia"/>
          <w:b/>
          <w:sz w:val="24"/>
        </w:rPr>
        <w:t>人员管理</w:t>
      </w:r>
    </w:p>
    <w:p w14:paraId="3387E7C3" w14:textId="5DF3C990" w:rsidR="00B00F7D" w:rsidRPr="000123A2" w:rsidRDefault="00B00F7D" w:rsidP="00CA1768">
      <w:pPr>
        <w:snapToGrid w:val="0"/>
        <w:spacing w:line="360" w:lineRule="auto"/>
        <w:ind w:firstLineChars="200" w:firstLine="480"/>
        <w:rPr>
          <w:rFonts w:ascii="仿宋" w:eastAsia="仿宋" w:hAnsi="仿宋" w:cs="宋体"/>
          <w:sz w:val="24"/>
          <w:u w:val="single"/>
        </w:rPr>
      </w:pPr>
      <w:r w:rsidRPr="000123A2">
        <w:rPr>
          <w:rFonts w:ascii="仿宋" w:eastAsia="仿宋" w:hAnsi="仿宋" w:cs="宋体" w:hint="eastAsia"/>
          <w:sz w:val="24"/>
        </w:rPr>
        <w:t>6</w:t>
      </w:r>
      <w:r w:rsidRPr="000123A2">
        <w:rPr>
          <w:rFonts w:ascii="仿宋" w:eastAsia="仿宋" w:hAnsi="仿宋" w:cs="宋体"/>
          <w:sz w:val="24"/>
        </w:rPr>
        <w:t>.1</w:t>
      </w:r>
      <w:r w:rsidRPr="000123A2">
        <w:rPr>
          <w:rFonts w:ascii="仿宋" w:eastAsia="仿宋" w:hAnsi="仿宋" w:cs="宋体" w:hint="eastAsia"/>
          <w:sz w:val="24"/>
        </w:rPr>
        <w:t>甲</w:t>
      </w:r>
      <w:r w:rsidR="005E6B46" w:rsidRPr="000123A2">
        <w:rPr>
          <w:rFonts w:ascii="仿宋" w:eastAsia="仿宋" w:hAnsi="仿宋" w:cs="宋体" w:hint="eastAsia"/>
          <w:sz w:val="24"/>
        </w:rPr>
        <w:t>方</w:t>
      </w:r>
      <w:r w:rsidRPr="000123A2">
        <w:rPr>
          <w:rFonts w:ascii="仿宋" w:eastAsia="仿宋" w:hAnsi="仿宋" w:cs="宋体" w:hint="eastAsia"/>
          <w:sz w:val="24"/>
        </w:rPr>
        <w:t>应</w:t>
      </w:r>
      <w:r w:rsidR="005E6B46" w:rsidRPr="000123A2">
        <w:rPr>
          <w:rFonts w:ascii="仿宋" w:eastAsia="仿宋" w:hAnsi="仿宋" w:cs="宋体" w:hint="eastAsia"/>
          <w:sz w:val="24"/>
        </w:rPr>
        <w:t>指派一名安全负责人，负责对乙方施工（作业）现场进行安全检查和监督管理等具体工作。甲方安全负责</w:t>
      </w:r>
      <w:r w:rsidR="005E6B46" w:rsidRPr="00CA1768">
        <w:rPr>
          <w:rFonts w:ascii="仿宋" w:eastAsia="仿宋" w:hAnsi="仿宋" w:cs="宋体" w:hint="eastAsia"/>
          <w:sz w:val="24"/>
        </w:rPr>
        <w:t>人：</w:t>
      </w:r>
      <w:r w:rsidR="005E6B46" w:rsidRPr="000123A2">
        <w:rPr>
          <w:rFonts w:ascii="仿宋" w:eastAsia="仿宋" w:hAnsi="仿宋" w:cs="宋体" w:hint="eastAsia"/>
          <w:sz w:val="24"/>
          <w:u w:val="single"/>
        </w:rPr>
        <w:t xml:space="preserve">  </w:t>
      </w:r>
      <w:r w:rsidR="005E6B46" w:rsidRPr="000123A2">
        <w:rPr>
          <w:rFonts w:ascii="仿宋" w:eastAsia="仿宋" w:hAnsi="仿宋" w:cs="宋体"/>
          <w:sz w:val="24"/>
          <w:u w:val="single"/>
        </w:rPr>
        <w:t xml:space="preserve">     </w:t>
      </w:r>
      <w:r w:rsidR="005E6B46" w:rsidRPr="000123A2">
        <w:rPr>
          <w:rFonts w:ascii="仿宋" w:eastAsia="仿宋" w:hAnsi="仿宋" w:cs="宋体" w:hint="eastAsia"/>
          <w:sz w:val="24"/>
          <w:u w:val="single"/>
        </w:rPr>
        <w:t xml:space="preserve"> </w:t>
      </w:r>
      <w:r w:rsidR="00F740B7">
        <w:rPr>
          <w:rFonts w:ascii="仿宋" w:eastAsia="仿宋" w:hAnsi="仿宋" w:cs="宋体" w:hint="eastAsia"/>
          <w:sz w:val="24"/>
        </w:rPr>
        <w:t>；</w:t>
      </w:r>
      <w:r w:rsidR="005E6B46" w:rsidRPr="00CA1768">
        <w:rPr>
          <w:rFonts w:ascii="仿宋" w:eastAsia="仿宋" w:hAnsi="仿宋" w:cs="宋体" w:hint="eastAsia"/>
          <w:sz w:val="24"/>
        </w:rPr>
        <w:t>电话：</w:t>
      </w:r>
      <w:r w:rsidR="005E6B46" w:rsidRPr="000123A2">
        <w:rPr>
          <w:rFonts w:ascii="仿宋" w:eastAsia="仿宋" w:hAnsi="仿宋" w:cs="宋体" w:hint="eastAsia"/>
          <w:sz w:val="24"/>
          <w:u w:val="single"/>
        </w:rPr>
        <w:t xml:space="preserve"> </w:t>
      </w:r>
      <w:r w:rsidR="005E6B46" w:rsidRPr="000123A2">
        <w:rPr>
          <w:rFonts w:ascii="仿宋" w:eastAsia="仿宋" w:hAnsi="仿宋" w:cs="宋体"/>
          <w:sz w:val="24"/>
          <w:u w:val="single"/>
        </w:rPr>
        <w:t xml:space="preserve">             </w:t>
      </w:r>
      <w:r w:rsidR="00F740B7" w:rsidRPr="00CA1768">
        <w:rPr>
          <w:rFonts w:ascii="仿宋" w:eastAsia="仿宋" w:hAnsi="仿宋" w:cs="宋体" w:hint="eastAsia"/>
          <w:sz w:val="24"/>
        </w:rPr>
        <w:t>。</w:t>
      </w:r>
      <w:r w:rsidR="005E6B46" w:rsidRPr="00CA1768">
        <w:rPr>
          <w:rFonts w:ascii="仿宋" w:eastAsia="仿宋" w:hAnsi="仿宋" w:cs="宋体" w:hint="eastAsia"/>
          <w:sz w:val="24"/>
        </w:rPr>
        <w:t xml:space="preserve"> </w:t>
      </w:r>
      <w:r w:rsidR="005E6B46" w:rsidRPr="000123A2">
        <w:rPr>
          <w:rFonts w:ascii="仿宋" w:eastAsia="仿宋" w:hAnsi="仿宋" w:cs="宋体" w:hint="eastAsia"/>
          <w:sz w:val="24"/>
          <w:u w:val="single"/>
        </w:rPr>
        <w:t xml:space="preserve"> </w:t>
      </w:r>
    </w:p>
    <w:p w14:paraId="7FD3022C" w14:textId="6C888E7F" w:rsidR="005E6B46" w:rsidRPr="000123A2" w:rsidRDefault="005E6B46" w:rsidP="00CA1768">
      <w:pPr>
        <w:snapToGrid w:val="0"/>
        <w:spacing w:line="360" w:lineRule="auto"/>
        <w:ind w:firstLineChars="200" w:firstLine="480"/>
        <w:rPr>
          <w:rFonts w:ascii="仿宋" w:eastAsia="仿宋" w:hAnsi="仿宋" w:cs="宋体"/>
          <w:sz w:val="24"/>
          <w:u w:val="single"/>
        </w:rPr>
      </w:pPr>
      <w:r w:rsidRPr="000123A2">
        <w:rPr>
          <w:rFonts w:ascii="仿宋" w:eastAsia="仿宋" w:hAnsi="仿宋" w:cs="宋体"/>
          <w:sz w:val="24"/>
        </w:rPr>
        <w:t>6.2</w:t>
      </w:r>
      <w:r w:rsidR="00D61ABD" w:rsidRPr="000123A2">
        <w:rPr>
          <w:rFonts w:ascii="仿宋" w:eastAsia="仿宋" w:hAnsi="仿宋" w:cs="宋体" w:hint="eastAsia"/>
          <w:sz w:val="24"/>
        </w:rPr>
        <w:t>乙方确定至少一名现场安全管理人员，保持与甲方安全管理人员联系沟通，参加安全会议，服从甲方安全管理，按甲方要求落实安全隐患整改工作。乙方安全</w:t>
      </w:r>
      <w:r w:rsidR="009C20A7" w:rsidRPr="000123A2">
        <w:rPr>
          <w:rFonts w:ascii="仿宋" w:eastAsia="仿宋" w:hAnsi="仿宋" w:cs="宋体" w:hint="eastAsia"/>
          <w:sz w:val="24"/>
        </w:rPr>
        <w:t>管理人员</w:t>
      </w:r>
      <w:r w:rsidR="00D61ABD" w:rsidRPr="00CA1768">
        <w:rPr>
          <w:rFonts w:ascii="仿宋" w:eastAsia="仿宋" w:hAnsi="仿宋" w:cs="宋体" w:hint="eastAsia"/>
          <w:sz w:val="24"/>
        </w:rPr>
        <w:t>：</w:t>
      </w:r>
      <w:r w:rsidR="00D61ABD" w:rsidRPr="000123A2">
        <w:rPr>
          <w:rFonts w:ascii="仿宋" w:eastAsia="仿宋" w:hAnsi="仿宋" w:cs="宋体" w:hint="eastAsia"/>
          <w:sz w:val="24"/>
          <w:u w:val="single"/>
        </w:rPr>
        <w:t xml:space="preserve">         </w:t>
      </w:r>
      <w:r w:rsidR="00597F92">
        <w:rPr>
          <w:rFonts w:ascii="仿宋" w:eastAsia="仿宋" w:hAnsi="仿宋" w:cs="宋体" w:hint="eastAsia"/>
          <w:sz w:val="24"/>
        </w:rPr>
        <w:t>；</w:t>
      </w:r>
      <w:r w:rsidR="00D61ABD" w:rsidRPr="00CA1768">
        <w:rPr>
          <w:rFonts w:ascii="仿宋" w:eastAsia="仿宋" w:hAnsi="仿宋" w:cs="宋体" w:hint="eastAsia"/>
          <w:sz w:val="24"/>
        </w:rPr>
        <w:t>电话：</w:t>
      </w:r>
      <w:r w:rsidR="00D61ABD" w:rsidRPr="000123A2">
        <w:rPr>
          <w:rFonts w:ascii="仿宋" w:eastAsia="仿宋" w:hAnsi="仿宋" w:cs="宋体" w:hint="eastAsia"/>
          <w:sz w:val="24"/>
          <w:u w:val="single"/>
        </w:rPr>
        <w:t xml:space="preserve">                </w:t>
      </w:r>
      <w:r w:rsidR="00D61ABD" w:rsidRPr="00CA1768">
        <w:rPr>
          <w:rFonts w:ascii="仿宋" w:eastAsia="仿宋" w:hAnsi="仿宋" w:cs="宋体" w:hint="eastAsia"/>
          <w:sz w:val="24"/>
        </w:rPr>
        <w:t>。</w:t>
      </w:r>
    </w:p>
    <w:p w14:paraId="5D07461F" w14:textId="77777777" w:rsidR="00D61ABD" w:rsidRPr="000123A2" w:rsidRDefault="00D61ABD"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6</w:t>
      </w:r>
      <w:r w:rsidRPr="000123A2">
        <w:rPr>
          <w:rFonts w:ascii="仿宋" w:eastAsia="仿宋" w:hAnsi="仿宋" w:cs="宋体"/>
          <w:sz w:val="24"/>
        </w:rPr>
        <w:t>.3</w:t>
      </w:r>
      <w:r w:rsidRPr="000123A2">
        <w:rPr>
          <w:rFonts w:ascii="仿宋" w:eastAsia="仿宋" w:hAnsi="仿宋" w:cs="宋体" w:hint="eastAsia"/>
          <w:sz w:val="24"/>
        </w:rPr>
        <w:t>乙方应建立</w:t>
      </w:r>
      <w:r w:rsidR="009C20A7" w:rsidRPr="000123A2">
        <w:rPr>
          <w:rFonts w:ascii="仿宋" w:eastAsia="仿宋" w:hAnsi="仿宋" w:cs="宋体" w:hint="eastAsia"/>
          <w:sz w:val="24"/>
        </w:rPr>
        <w:t>派驻</w:t>
      </w:r>
      <w:r w:rsidRPr="000123A2">
        <w:rPr>
          <w:rFonts w:ascii="仿宋" w:eastAsia="仿宋" w:hAnsi="仿宋" w:cs="宋体" w:hint="eastAsia"/>
          <w:sz w:val="24"/>
        </w:rPr>
        <w:t>作业人员台账，在作业活动中乙方若有人员变动，应及时告知甲方相关负责人，特殊岗位如特种作业人员、特种设备操作人员、项目管理人员等重要岗位的人员变动需提前向甲方报告，经甲方同意后方可进行更换。</w:t>
      </w:r>
    </w:p>
    <w:p w14:paraId="7B1A0214" w14:textId="7FC42D3D" w:rsidR="00D61ABD" w:rsidRPr="000123A2" w:rsidRDefault="00D61ABD"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6</w:t>
      </w:r>
      <w:r w:rsidRPr="000123A2">
        <w:rPr>
          <w:rFonts w:ascii="仿宋" w:eastAsia="仿宋" w:hAnsi="仿宋" w:cs="宋体"/>
          <w:sz w:val="24"/>
        </w:rPr>
        <w:t>.4</w:t>
      </w:r>
      <w:r w:rsidR="006008CF" w:rsidRPr="000123A2">
        <w:rPr>
          <w:rFonts w:ascii="仿宋" w:eastAsia="仿宋" w:hAnsi="仿宋" w:cs="宋体" w:hint="eastAsia"/>
          <w:sz w:val="24"/>
        </w:rPr>
        <w:t>人员进场或从事本项目的作业人员，必须及时如实向甲方填报人员姓名、性别、年龄、工种、本工种工龄、住址、身份号码、教育培训情况等；严禁雇佣童工、未成年工、有职业禁忌症的人员</w:t>
      </w:r>
      <w:r w:rsidR="006403BD">
        <w:rPr>
          <w:rFonts w:ascii="仿宋" w:eastAsia="仿宋" w:hAnsi="仿宋" w:cs="宋体" w:hint="eastAsia"/>
          <w:sz w:val="24"/>
        </w:rPr>
        <w:t>、</w:t>
      </w:r>
      <w:r w:rsidR="006008CF" w:rsidRPr="000123A2">
        <w:rPr>
          <w:rFonts w:ascii="仿宋" w:eastAsia="仿宋" w:hAnsi="仿宋" w:cs="宋体" w:hint="eastAsia"/>
          <w:sz w:val="24"/>
        </w:rPr>
        <w:t>身份不明的人员</w:t>
      </w:r>
      <w:r w:rsidR="006403BD">
        <w:rPr>
          <w:rFonts w:ascii="仿宋" w:eastAsia="仿宋" w:hAnsi="仿宋" w:cs="宋体" w:hint="eastAsia"/>
          <w:sz w:val="24"/>
        </w:rPr>
        <w:t>及</w:t>
      </w:r>
      <w:r w:rsidR="006008CF" w:rsidRPr="000123A2">
        <w:rPr>
          <w:rFonts w:ascii="仿宋" w:eastAsia="仿宋" w:hAnsi="仿宋" w:cs="宋体" w:hint="eastAsia"/>
          <w:sz w:val="24"/>
        </w:rPr>
        <w:t>违法犯罪人员。</w:t>
      </w:r>
    </w:p>
    <w:p w14:paraId="2FCEABE8" w14:textId="41C5CFBA" w:rsidR="00D61ABD"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6</w:t>
      </w:r>
      <w:r w:rsidRPr="000123A2">
        <w:rPr>
          <w:rFonts w:ascii="仿宋" w:eastAsia="仿宋" w:hAnsi="仿宋" w:cs="宋体"/>
          <w:sz w:val="24"/>
        </w:rPr>
        <w:t>.5</w:t>
      </w:r>
      <w:r w:rsidR="00701F4E">
        <w:rPr>
          <w:rFonts w:ascii="仿宋" w:eastAsia="仿宋" w:hAnsi="仿宋" w:cs="宋体" w:hint="eastAsia"/>
          <w:sz w:val="24"/>
        </w:rPr>
        <w:t>乙方作业</w:t>
      </w:r>
      <w:r w:rsidR="006008CF" w:rsidRPr="000123A2">
        <w:rPr>
          <w:rFonts w:ascii="仿宋" w:eastAsia="仿宋" w:hAnsi="仿宋" w:cs="宋体" w:hint="eastAsia"/>
          <w:sz w:val="24"/>
        </w:rPr>
        <w:t>人员在工作前，甲方应向乙方进行安全交底，乙方应将入场安全、文明作业教育和工作前的安全技术交底，并保存安全教育培训、交底记录；未经安全教育培训或安全考核不合格的人员不得安排上岗。</w:t>
      </w:r>
    </w:p>
    <w:p w14:paraId="26A5B9D3" w14:textId="1238A77D" w:rsidR="00D61ABD"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6.6</w:t>
      </w:r>
      <w:r w:rsidR="00D61ABD" w:rsidRPr="000123A2">
        <w:rPr>
          <w:rFonts w:ascii="仿宋" w:eastAsia="仿宋" w:hAnsi="仿宋" w:cs="宋体" w:hint="eastAsia"/>
          <w:sz w:val="24"/>
        </w:rPr>
        <w:t>乙方</w:t>
      </w:r>
      <w:r w:rsidRPr="000123A2">
        <w:rPr>
          <w:rFonts w:ascii="仿宋" w:eastAsia="仿宋" w:hAnsi="仿宋" w:cs="宋体" w:hint="eastAsia"/>
          <w:sz w:val="24"/>
        </w:rPr>
        <w:t>作业人员</w:t>
      </w:r>
      <w:r w:rsidR="00D61ABD" w:rsidRPr="000123A2">
        <w:rPr>
          <w:rFonts w:ascii="仿宋" w:eastAsia="仿宋" w:hAnsi="仿宋" w:cs="宋体" w:hint="eastAsia"/>
          <w:sz w:val="24"/>
        </w:rPr>
        <w:t>涉及特种作业的人员需取得</w:t>
      </w:r>
      <w:r w:rsidR="006403BD">
        <w:rPr>
          <w:rFonts w:ascii="仿宋" w:eastAsia="仿宋" w:hAnsi="仿宋" w:cs="宋体" w:hint="eastAsia"/>
          <w:sz w:val="24"/>
        </w:rPr>
        <w:t>合法有效的</w:t>
      </w:r>
      <w:r w:rsidR="00D61ABD" w:rsidRPr="000123A2">
        <w:rPr>
          <w:rFonts w:ascii="仿宋" w:eastAsia="仿宋" w:hAnsi="仿宋" w:cs="宋体" w:hint="eastAsia"/>
          <w:sz w:val="24"/>
        </w:rPr>
        <w:t>特种作业操作证。</w:t>
      </w:r>
    </w:p>
    <w:p w14:paraId="3ED6A5A0" w14:textId="24087E1D" w:rsidR="00507F17" w:rsidRPr="000123A2" w:rsidRDefault="00F111D2"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b/>
          <w:sz w:val="24"/>
        </w:rPr>
        <w:t>7</w:t>
      </w:r>
      <w:r w:rsidR="00384C7A">
        <w:rPr>
          <w:rFonts w:ascii="仿宋" w:eastAsia="仿宋" w:hAnsi="仿宋" w:cs="宋体"/>
          <w:b/>
          <w:sz w:val="24"/>
        </w:rPr>
        <w:t>.</w:t>
      </w:r>
      <w:r w:rsidR="00B00F7D" w:rsidRPr="000123A2">
        <w:rPr>
          <w:rFonts w:ascii="仿宋" w:eastAsia="仿宋" w:hAnsi="仿宋" w:cs="宋体" w:hint="eastAsia"/>
          <w:b/>
          <w:sz w:val="24"/>
        </w:rPr>
        <w:t>作业</w:t>
      </w:r>
      <w:r w:rsidR="00507F17" w:rsidRPr="000123A2">
        <w:rPr>
          <w:rFonts w:ascii="仿宋" w:eastAsia="仿宋" w:hAnsi="仿宋" w:cs="宋体" w:hint="eastAsia"/>
          <w:b/>
          <w:sz w:val="24"/>
        </w:rPr>
        <w:t>管理</w:t>
      </w:r>
    </w:p>
    <w:p w14:paraId="4B9CBA06" w14:textId="4D67CC84"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507F17" w:rsidRPr="000123A2">
        <w:rPr>
          <w:rFonts w:ascii="仿宋" w:eastAsia="仿宋" w:hAnsi="仿宋" w:cs="宋体" w:hint="eastAsia"/>
          <w:sz w:val="24"/>
        </w:rPr>
        <w:t>.1</w:t>
      </w:r>
      <w:r w:rsidR="009C20A7" w:rsidRPr="000123A2">
        <w:rPr>
          <w:rFonts w:ascii="仿宋" w:eastAsia="仿宋" w:hAnsi="仿宋" w:cs="宋体" w:hint="eastAsia"/>
          <w:sz w:val="24"/>
        </w:rPr>
        <w:t>作业人员应穿着整洁，举止文明，严禁穿拖鞋、赤膊、衣衫不整者</w:t>
      </w:r>
      <w:r w:rsidR="00524691">
        <w:rPr>
          <w:rFonts w:ascii="仿宋" w:eastAsia="仿宋" w:hAnsi="仿宋" w:cs="宋体" w:hint="eastAsia"/>
          <w:sz w:val="24"/>
        </w:rPr>
        <w:t>进场</w:t>
      </w:r>
      <w:r w:rsidR="00773682" w:rsidRPr="000123A2">
        <w:rPr>
          <w:rFonts w:ascii="仿宋" w:eastAsia="仿宋" w:hAnsi="仿宋" w:cs="宋体" w:hint="eastAsia"/>
          <w:sz w:val="24"/>
        </w:rPr>
        <w:t>；厂区禁止勾肩搭背</w:t>
      </w:r>
      <w:r w:rsidR="00524691">
        <w:rPr>
          <w:rFonts w:ascii="仿宋" w:eastAsia="仿宋" w:hAnsi="仿宋" w:cs="宋体" w:hint="eastAsia"/>
          <w:sz w:val="24"/>
        </w:rPr>
        <w:t>、</w:t>
      </w:r>
      <w:r w:rsidR="00773682" w:rsidRPr="000123A2">
        <w:rPr>
          <w:rFonts w:ascii="仿宋" w:eastAsia="仿宋" w:hAnsi="仿宋" w:cs="宋体" w:hint="eastAsia"/>
          <w:sz w:val="24"/>
        </w:rPr>
        <w:t>随地休息</w:t>
      </w:r>
      <w:r w:rsidR="00524691">
        <w:rPr>
          <w:rFonts w:ascii="仿宋" w:eastAsia="仿宋" w:hAnsi="仿宋" w:cs="宋体" w:hint="eastAsia"/>
          <w:sz w:val="24"/>
        </w:rPr>
        <w:t>、</w:t>
      </w:r>
      <w:r w:rsidR="00773682" w:rsidRPr="000123A2">
        <w:rPr>
          <w:rFonts w:ascii="仿宋" w:eastAsia="仿宋" w:hAnsi="仿宋" w:cs="宋体" w:hint="eastAsia"/>
          <w:sz w:val="24"/>
        </w:rPr>
        <w:t>随地吐痰等不文明行为；严禁酒后作业、偷拿公私财物等行为；厂区严禁打架、斗殴和喧哗吵闹等违反社会公德的行为</w:t>
      </w:r>
      <w:r w:rsidR="00524691">
        <w:rPr>
          <w:rFonts w:ascii="仿宋" w:eastAsia="仿宋" w:hAnsi="仿宋" w:cs="宋体" w:hint="eastAsia"/>
          <w:sz w:val="24"/>
        </w:rPr>
        <w:t>；</w:t>
      </w:r>
      <w:r w:rsidR="009C20A7" w:rsidRPr="000123A2">
        <w:rPr>
          <w:rFonts w:ascii="仿宋" w:eastAsia="仿宋" w:hAnsi="仿宋" w:cs="宋体" w:hint="eastAsia"/>
          <w:sz w:val="24"/>
        </w:rPr>
        <w:t>严禁违章作业、违章指挥、违反劳动纪律。</w:t>
      </w:r>
      <w:r w:rsidR="009C20A7" w:rsidRPr="000123A2">
        <w:rPr>
          <w:rFonts w:ascii="仿宋" w:eastAsia="仿宋" w:hAnsi="仿宋" w:cs="宋体"/>
          <w:sz w:val="24"/>
        </w:rPr>
        <w:t xml:space="preserve"> </w:t>
      </w:r>
    </w:p>
    <w:p w14:paraId="56995C48" w14:textId="579E4B62"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507F17" w:rsidRPr="000123A2">
        <w:rPr>
          <w:rFonts w:ascii="仿宋" w:eastAsia="仿宋" w:hAnsi="仿宋" w:cs="宋体" w:hint="eastAsia"/>
          <w:sz w:val="24"/>
        </w:rPr>
        <w:t>.</w:t>
      </w:r>
      <w:r w:rsidR="00443DA5" w:rsidRPr="000123A2">
        <w:rPr>
          <w:rFonts w:ascii="仿宋" w:eastAsia="仿宋" w:hAnsi="仿宋" w:cs="宋体"/>
          <w:sz w:val="24"/>
        </w:rPr>
        <w:t>2</w:t>
      </w:r>
      <w:r w:rsidR="00773682" w:rsidRPr="000123A2">
        <w:rPr>
          <w:rFonts w:ascii="仿宋" w:eastAsia="仿宋" w:hAnsi="仿宋" w:cs="宋体" w:hint="eastAsia"/>
          <w:sz w:val="24"/>
        </w:rPr>
        <w:t>厂区、车间、仓库、走道等部位严禁吸烟，应在指定地点吸烟；仓库、库房等易燃易爆场所禁带火种，杜绝火种入内。</w:t>
      </w:r>
    </w:p>
    <w:p w14:paraId="547629C5" w14:textId="1A429440"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443DA5" w:rsidRPr="000123A2">
        <w:rPr>
          <w:rFonts w:ascii="仿宋" w:eastAsia="仿宋" w:hAnsi="仿宋" w:cs="宋体" w:hint="eastAsia"/>
          <w:sz w:val="24"/>
        </w:rPr>
        <w:t>.</w:t>
      </w:r>
      <w:r w:rsidR="00443DA5" w:rsidRPr="000123A2">
        <w:rPr>
          <w:rFonts w:ascii="仿宋" w:eastAsia="仿宋" w:hAnsi="仿宋" w:cs="宋体"/>
          <w:sz w:val="24"/>
        </w:rPr>
        <w:t>3</w:t>
      </w:r>
      <w:r w:rsidR="00773682" w:rsidRPr="000123A2">
        <w:rPr>
          <w:rFonts w:ascii="仿宋" w:eastAsia="仿宋" w:hAnsi="仿宋" w:cs="宋体"/>
          <w:sz w:val="24"/>
        </w:rPr>
        <w:t xml:space="preserve"> </w:t>
      </w:r>
      <w:r w:rsidR="00773682" w:rsidRPr="000123A2">
        <w:rPr>
          <w:rFonts w:ascii="仿宋" w:eastAsia="仿宋" w:hAnsi="仿宋" w:cs="宋体" w:hint="eastAsia"/>
          <w:sz w:val="24"/>
        </w:rPr>
        <w:t>严禁踩、踏、坐、靠原材料、产品工位器具和生产设备</w:t>
      </w:r>
      <w:r w:rsidR="00DB516C">
        <w:rPr>
          <w:rFonts w:ascii="仿宋" w:eastAsia="仿宋" w:hAnsi="仿宋" w:cs="宋体" w:hint="eastAsia"/>
          <w:sz w:val="24"/>
        </w:rPr>
        <w:t>；严禁</w:t>
      </w:r>
      <w:r w:rsidR="00773682" w:rsidRPr="000123A2">
        <w:rPr>
          <w:rFonts w:ascii="仿宋" w:eastAsia="仿宋" w:hAnsi="仿宋" w:cs="宋体" w:hint="eastAsia"/>
          <w:sz w:val="24"/>
        </w:rPr>
        <w:t>乱扔杂物</w:t>
      </w:r>
      <w:r w:rsidR="00206262">
        <w:rPr>
          <w:rFonts w:ascii="仿宋" w:eastAsia="仿宋" w:hAnsi="仿宋" w:cs="宋体" w:hint="eastAsia"/>
          <w:sz w:val="24"/>
        </w:rPr>
        <w:t>、</w:t>
      </w:r>
      <w:r w:rsidR="00773682" w:rsidRPr="000123A2">
        <w:rPr>
          <w:rFonts w:ascii="仿宋" w:eastAsia="仿宋" w:hAnsi="仿宋" w:cs="宋体" w:hint="eastAsia"/>
          <w:sz w:val="24"/>
        </w:rPr>
        <w:t>乱写乱画</w:t>
      </w:r>
      <w:r w:rsidR="00206262">
        <w:rPr>
          <w:rFonts w:ascii="仿宋" w:eastAsia="仿宋" w:hAnsi="仿宋" w:cs="宋体" w:hint="eastAsia"/>
          <w:sz w:val="24"/>
        </w:rPr>
        <w:t>、</w:t>
      </w:r>
      <w:r w:rsidR="00773682" w:rsidRPr="000123A2">
        <w:rPr>
          <w:rFonts w:ascii="仿宋" w:eastAsia="仿宋" w:hAnsi="仿宋" w:cs="宋体" w:hint="eastAsia"/>
          <w:sz w:val="24"/>
        </w:rPr>
        <w:t>破坏或损坏设备设施</w:t>
      </w:r>
      <w:r w:rsidR="00206262">
        <w:rPr>
          <w:rFonts w:ascii="仿宋" w:eastAsia="仿宋" w:hAnsi="仿宋" w:cs="宋体" w:hint="eastAsia"/>
          <w:sz w:val="24"/>
        </w:rPr>
        <w:t>以及</w:t>
      </w:r>
      <w:r w:rsidR="00773682" w:rsidRPr="000123A2">
        <w:rPr>
          <w:rFonts w:ascii="仿宋" w:eastAsia="仿宋" w:hAnsi="仿宋" w:cs="宋体" w:hint="eastAsia"/>
          <w:sz w:val="24"/>
        </w:rPr>
        <w:t>绿化的行为。</w:t>
      </w:r>
    </w:p>
    <w:p w14:paraId="542D4ED2" w14:textId="6EBED8EC"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443DA5" w:rsidRPr="000123A2">
        <w:rPr>
          <w:rFonts w:ascii="仿宋" w:eastAsia="仿宋" w:hAnsi="仿宋" w:cs="宋体" w:hint="eastAsia"/>
          <w:sz w:val="24"/>
        </w:rPr>
        <w:t>.</w:t>
      </w:r>
      <w:r w:rsidR="00443DA5" w:rsidRPr="000123A2">
        <w:rPr>
          <w:rFonts w:ascii="仿宋" w:eastAsia="仿宋" w:hAnsi="仿宋" w:cs="宋体"/>
          <w:sz w:val="24"/>
        </w:rPr>
        <w:t>4</w:t>
      </w:r>
      <w:r w:rsidR="00773682" w:rsidRPr="000123A2">
        <w:rPr>
          <w:rFonts w:ascii="仿宋" w:eastAsia="仿宋" w:hAnsi="仿宋" w:cs="宋体" w:hint="eastAsia"/>
          <w:sz w:val="24"/>
        </w:rPr>
        <w:t>进入各消防安全重点部位，应留意该场所的火灾危险性；疏散通道、安全出口的位置，逃生自救的方法；灭火器、消火栓等器材的存放位置和使用方法。</w:t>
      </w:r>
    </w:p>
    <w:p w14:paraId="6935A979" w14:textId="7B2E7D82"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443DA5" w:rsidRPr="000123A2">
        <w:rPr>
          <w:rFonts w:ascii="仿宋" w:eastAsia="仿宋" w:hAnsi="仿宋" w:cs="宋体" w:hint="eastAsia"/>
          <w:sz w:val="24"/>
        </w:rPr>
        <w:t>.</w:t>
      </w:r>
      <w:r w:rsidR="00443DA5" w:rsidRPr="000123A2">
        <w:rPr>
          <w:rFonts w:ascii="仿宋" w:eastAsia="仿宋" w:hAnsi="仿宋" w:cs="宋体"/>
          <w:sz w:val="24"/>
        </w:rPr>
        <w:t>5</w:t>
      </w:r>
      <w:r w:rsidR="00773682" w:rsidRPr="000123A2">
        <w:rPr>
          <w:rFonts w:ascii="仿宋" w:eastAsia="仿宋" w:hAnsi="仿宋" w:cs="宋体" w:hint="eastAsia"/>
          <w:sz w:val="24"/>
        </w:rPr>
        <w:t>乙方必须采取相应措施，保证安全环保生产、文明施工作业，把对甲方车间生产设备设施</w:t>
      </w:r>
      <w:ins w:id="9" w:author="高洋" w:date="2024-10-11T15:57:00Z">
        <w:r w:rsidR="002612A8" w:rsidRPr="000123A2">
          <w:rPr>
            <w:rFonts w:ascii="仿宋" w:eastAsia="仿宋" w:hAnsi="仿宋" w:cs="宋体" w:hint="eastAsia"/>
            <w:sz w:val="24"/>
          </w:rPr>
          <w:t>、</w:t>
        </w:r>
      </w:ins>
      <w:del w:id="10" w:author="高洋" w:date="2024-10-11T15:57:00Z">
        <w:r w:rsidR="00773682" w:rsidRPr="000123A2" w:rsidDel="002612A8">
          <w:rPr>
            <w:rFonts w:ascii="仿宋" w:eastAsia="仿宋" w:hAnsi="仿宋" w:cs="宋体" w:hint="eastAsia"/>
            <w:sz w:val="24"/>
          </w:rPr>
          <w:delText>和</w:delText>
        </w:r>
      </w:del>
      <w:r w:rsidR="00773682" w:rsidRPr="000123A2">
        <w:rPr>
          <w:rFonts w:ascii="仿宋" w:eastAsia="仿宋" w:hAnsi="仿宋" w:cs="宋体" w:hint="eastAsia"/>
          <w:sz w:val="24"/>
        </w:rPr>
        <w:t>环境</w:t>
      </w:r>
      <w:del w:id="11" w:author="高洋" w:date="2024-10-11T15:57:00Z">
        <w:r w:rsidR="00773682" w:rsidRPr="000123A2" w:rsidDel="002612A8">
          <w:rPr>
            <w:rFonts w:ascii="仿宋" w:eastAsia="仿宋" w:hAnsi="仿宋" w:cs="宋体" w:hint="eastAsia"/>
            <w:sz w:val="24"/>
          </w:rPr>
          <w:delText>、</w:delText>
        </w:r>
      </w:del>
      <w:ins w:id="12" w:author="高洋" w:date="2024-10-11T15:57:00Z">
        <w:r w:rsidR="002612A8" w:rsidRPr="000123A2">
          <w:rPr>
            <w:rFonts w:ascii="仿宋" w:eastAsia="仿宋" w:hAnsi="仿宋" w:cs="宋体" w:hint="eastAsia"/>
            <w:sz w:val="24"/>
          </w:rPr>
          <w:t>和</w:t>
        </w:r>
      </w:ins>
      <w:r w:rsidR="00773682" w:rsidRPr="000123A2">
        <w:rPr>
          <w:rFonts w:ascii="仿宋" w:eastAsia="仿宋" w:hAnsi="仿宋" w:cs="宋体" w:hint="eastAsia"/>
          <w:sz w:val="24"/>
        </w:rPr>
        <w:t>物流的影响减少到最低程度。在重点部位、易发生事故或危险性较大的地方必须设置隔离带或警戒线</w:t>
      </w:r>
      <w:r w:rsidR="00DF3743">
        <w:rPr>
          <w:rFonts w:ascii="仿宋" w:eastAsia="仿宋" w:hAnsi="仿宋" w:cs="宋体" w:hint="eastAsia"/>
          <w:sz w:val="24"/>
        </w:rPr>
        <w:t>，</w:t>
      </w:r>
      <w:r w:rsidR="00773682" w:rsidRPr="000123A2">
        <w:rPr>
          <w:rFonts w:ascii="仿宋" w:eastAsia="仿宋" w:hAnsi="仿宋" w:cs="宋体" w:hint="eastAsia"/>
          <w:sz w:val="24"/>
        </w:rPr>
        <w:t>封闭施工现场，同时设置安（环）警示标牌。</w:t>
      </w:r>
    </w:p>
    <w:p w14:paraId="4AB38955" w14:textId="11DEA533"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443DA5" w:rsidRPr="000123A2">
        <w:rPr>
          <w:rFonts w:ascii="仿宋" w:eastAsia="仿宋" w:hAnsi="仿宋" w:cs="宋体" w:hint="eastAsia"/>
          <w:sz w:val="24"/>
        </w:rPr>
        <w:t>.</w:t>
      </w:r>
      <w:r w:rsidR="006B2033" w:rsidRPr="000123A2">
        <w:rPr>
          <w:rFonts w:ascii="仿宋" w:eastAsia="仿宋" w:hAnsi="仿宋" w:cs="宋体"/>
          <w:sz w:val="24"/>
        </w:rPr>
        <w:t>6</w:t>
      </w:r>
      <w:r w:rsidR="00773682" w:rsidRPr="000123A2">
        <w:rPr>
          <w:rFonts w:ascii="仿宋" w:eastAsia="仿宋" w:hAnsi="仿宋" w:cs="宋体" w:hint="eastAsia"/>
          <w:sz w:val="24"/>
        </w:rPr>
        <w:t>涉及危险作业的，作业前，乙方</w:t>
      </w:r>
      <w:del w:id="13" w:author="高洋" w:date="2024-10-11T15:57:00Z">
        <w:r w:rsidR="00773682" w:rsidRPr="000123A2" w:rsidDel="002612A8">
          <w:rPr>
            <w:rFonts w:ascii="仿宋" w:eastAsia="仿宋" w:hAnsi="仿宋" w:cs="宋体" w:hint="eastAsia"/>
            <w:sz w:val="24"/>
          </w:rPr>
          <w:delText>须</w:delText>
        </w:r>
      </w:del>
      <w:ins w:id="14" w:author="高洋" w:date="2024-10-11T15:57:00Z">
        <w:r w:rsidR="002612A8">
          <w:rPr>
            <w:rFonts w:ascii="仿宋" w:eastAsia="仿宋" w:hAnsi="仿宋" w:cs="宋体" w:hint="eastAsia"/>
            <w:sz w:val="24"/>
          </w:rPr>
          <w:t>需</w:t>
        </w:r>
      </w:ins>
      <w:r w:rsidR="00773682" w:rsidRPr="000123A2">
        <w:rPr>
          <w:rFonts w:ascii="仿宋" w:eastAsia="仿宋" w:hAnsi="仿宋" w:cs="宋体" w:hint="eastAsia"/>
          <w:sz w:val="24"/>
        </w:rPr>
        <w:t>严格执行甲方的临时用电、高处作业、有限空间作业、动火作业等危险作业审批制度，经批准并确认达到操作条件后方可进行作业。作业过程中甲乙双方必须指派安全人员在现场确认安全防范措施并</w:t>
      </w:r>
      <w:r w:rsidR="00380E2D">
        <w:rPr>
          <w:rFonts w:ascii="仿宋" w:eastAsia="仿宋" w:hAnsi="仿宋" w:cs="宋体" w:hint="eastAsia"/>
          <w:sz w:val="24"/>
        </w:rPr>
        <w:t>实施安全</w:t>
      </w:r>
      <w:r w:rsidR="00773682" w:rsidRPr="000123A2">
        <w:rPr>
          <w:rFonts w:ascii="仿宋" w:eastAsia="仿宋" w:hAnsi="仿宋" w:cs="宋体" w:hint="eastAsia"/>
          <w:sz w:val="24"/>
        </w:rPr>
        <w:t>监护</w:t>
      </w:r>
      <w:r w:rsidR="00367A5D">
        <w:rPr>
          <w:rFonts w:ascii="仿宋" w:eastAsia="仿宋" w:hAnsi="仿宋" w:cs="宋体" w:hint="eastAsia"/>
          <w:sz w:val="24"/>
        </w:rPr>
        <w:t>。</w:t>
      </w:r>
    </w:p>
    <w:p w14:paraId="64A85DD0" w14:textId="633D1A28" w:rsidR="00507F17" w:rsidRPr="000123A2" w:rsidRDefault="00F111D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7</w:t>
      </w:r>
      <w:r w:rsidR="00507F17" w:rsidRPr="000123A2">
        <w:rPr>
          <w:rFonts w:ascii="仿宋" w:eastAsia="仿宋" w:hAnsi="仿宋" w:cs="宋体" w:hint="eastAsia"/>
          <w:sz w:val="24"/>
        </w:rPr>
        <w:t>.</w:t>
      </w:r>
      <w:r w:rsidR="006B2033" w:rsidRPr="000123A2">
        <w:rPr>
          <w:rFonts w:ascii="仿宋" w:eastAsia="仿宋" w:hAnsi="仿宋" w:cs="宋体"/>
          <w:sz w:val="24"/>
        </w:rPr>
        <w:t>7</w:t>
      </w:r>
      <w:r w:rsidR="00773682" w:rsidRPr="000123A2">
        <w:rPr>
          <w:rFonts w:ascii="仿宋" w:eastAsia="仿宋" w:hAnsi="仿宋" w:cs="宋体" w:hint="eastAsia"/>
          <w:sz w:val="24"/>
        </w:rPr>
        <w:t>在作业期间，乙方必须按要求配全个人安全防护用品</w:t>
      </w:r>
      <w:r w:rsidR="00380E2D">
        <w:rPr>
          <w:rFonts w:ascii="仿宋" w:eastAsia="仿宋" w:hAnsi="仿宋" w:cs="宋体" w:hint="eastAsia"/>
          <w:sz w:val="24"/>
        </w:rPr>
        <w:t>，</w:t>
      </w:r>
      <w:r w:rsidR="00773682" w:rsidRPr="000123A2">
        <w:rPr>
          <w:rFonts w:ascii="仿宋" w:eastAsia="仿宋" w:hAnsi="仿宋" w:cs="宋体" w:hint="eastAsia"/>
          <w:sz w:val="24"/>
        </w:rPr>
        <w:t>作业过程中应按照要求做好个人劳动保护。</w:t>
      </w:r>
    </w:p>
    <w:p w14:paraId="2A23EFE5" w14:textId="4BAA54F4" w:rsidR="00F111D2" w:rsidRPr="000123A2" w:rsidRDefault="00F111D2"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hint="eastAsia"/>
          <w:b/>
          <w:sz w:val="24"/>
        </w:rPr>
        <w:t>8</w:t>
      </w:r>
      <w:r w:rsidR="00F81F20">
        <w:rPr>
          <w:rFonts w:ascii="仿宋" w:eastAsia="仿宋" w:hAnsi="仿宋" w:cs="宋体"/>
          <w:b/>
          <w:sz w:val="24"/>
        </w:rPr>
        <w:t>.</w:t>
      </w:r>
      <w:r w:rsidRPr="000123A2">
        <w:rPr>
          <w:rFonts w:ascii="仿宋" w:eastAsia="仿宋" w:hAnsi="仿宋" w:cs="宋体" w:hint="eastAsia"/>
          <w:b/>
          <w:sz w:val="24"/>
        </w:rPr>
        <w:t>设备管理</w:t>
      </w:r>
    </w:p>
    <w:p w14:paraId="3FB6FD48" w14:textId="2D0F13C6" w:rsidR="001B3905" w:rsidRPr="000123A2" w:rsidRDefault="0077368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8</w:t>
      </w:r>
      <w:r w:rsidRPr="000123A2">
        <w:rPr>
          <w:rFonts w:ascii="仿宋" w:eastAsia="仿宋" w:hAnsi="仿宋" w:cs="宋体"/>
          <w:sz w:val="24"/>
        </w:rPr>
        <w:t>.1</w:t>
      </w:r>
      <w:r w:rsidR="009A7BA7">
        <w:rPr>
          <w:rFonts w:ascii="仿宋" w:eastAsia="仿宋" w:hAnsi="仿宋" w:cs="宋体" w:hint="eastAsia"/>
          <w:sz w:val="24"/>
        </w:rPr>
        <w:t>乙方</w:t>
      </w:r>
      <w:r w:rsidRPr="000123A2">
        <w:rPr>
          <w:rFonts w:ascii="仿宋" w:eastAsia="仿宋" w:hAnsi="仿宋" w:cs="宋体" w:hint="eastAsia"/>
          <w:sz w:val="24"/>
        </w:rPr>
        <w:t>自备的工具和设备应符合国家标准和法律要求，不得在作业过程中使用不符合安全的设备，不得擅自改装设备，自备的工器具及设备，请自行妥善保管。</w:t>
      </w:r>
    </w:p>
    <w:p w14:paraId="6A1F8BDE" w14:textId="29DEB035" w:rsidR="00773682" w:rsidRPr="000123A2" w:rsidRDefault="00773682"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8</w:t>
      </w:r>
      <w:r w:rsidRPr="000123A2">
        <w:rPr>
          <w:rFonts w:ascii="仿宋" w:eastAsia="仿宋" w:hAnsi="仿宋" w:cs="宋体"/>
          <w:sz w:val="24"/>
        </w:rPr>
        <w:t>.2</w:t>
      </w:r>
      <w:r w:rsidRPr="000123A2">
        <w:rPr>
          <w:rFonts w:ascii="仿宋" w:eastAsia="仿宋" w:hAnsi="仿宋" w:cs="宋体" w:hint="eastAsia"/>
          <w:sz w:val="24"/>
        </w:rPr>
        <w:t>在使用甲方设备设施时应爱护，遵守三峡卷烟厂</w:t>
      </w:r>
      <w:r w:rsidR="00701FD9" w:rsidRPr="000123A2">
        <w:rPr>
          <w:rFonts w:ascii="仿宋" w:eastAsia="仿宋" w:hAnsi="仿宋" w:cs="宋体" w:hint="eastAsia"/>
          <w:sz w:val="24"/>
        </w:rPr>
        <w:t>设备设施管理要求，严格执行安全操作规程</w:t>
      </w:r>
      <w:r w:rsidR="00720E7A" w:rsidRPr="000123A2">
        <w:rPr>
          <w:rFonts w:ascii="仿宋" w:eastAsia="仿宋" w:hAnsi="仿宋" w:cs="宋体" w:hint="eastAsia"/>
          <w:sz w:val="24"/>
        </w:rPr>
        <w:t>，</w:t>
      </w:r>
      <w:r w:rsidR="00701FD9" w:rsidRPr="000123A2">
        <w:rPr>
          <w:rFonts w:ascii="仿宋" w:eastAsia="仿宋" w:hAnsi="仿宋" w:cs="宋体" w:hint="eastAsia"/>
          <w:sz w:val="24"/>
        </w:rPr>
        <w:t>不得破坏或短接</w:t>
      </w:r>
      <w:r w:rsidR="00F81F20" w:rsidRPr="00F81F20">
        <w:rPr>
          <w:rFonts w:ascii="仿宋" w:eastAsia="仿宋" w:hAnsi="仿宋" w:cs="宋体" w:hint="eastAsia"/>
          <w:sz w:val="24"/>
        </w:rPr>
        <w:t>安全</w:t>
      </w:r>
      <w:r w:rsidR="00F81F20">
        <w:rPr>
          <w:rFonts w:ascii="仿宋" w:eastAsia="仿宋" w:hAnsi="仿宋" w:cs="宋体" w:hint="eastAsia"/>
          <w:sz w:val="24"/>
        </w:rPr>
        <w:t>联锁</w:t>
      </w:r>
      <w:r w:rsidR="00701FD9" w:rsidRPr="000123A2">
        <w:rPr>
          <w:rFonts w:ascii="仿宋" w:eastAsia="仿宋" w:hAnsi="仿宋" w:cs="宋体" w:hint="eastAsia"/>
          <w:sz w:val="24"/>
        </w:rPr>
        <w:t>等装置。</w:t>
      </w:r>
    </w:p>
    <w:p w14:paraId="5745C63F" w14:textId="77777777" w:rsidR="00701FD9" w:rsidRDefault="00701FD9"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8</w:t>
      </w:r>
      <w:r w:rsidRPr="000123A2">
        <w:rPr>
          <w:rFonts w:ascii="仿宋" w:eastAsia="仿宋" w:hAnsi="仿宋" w:cs="宋体"/>
          <w:sz w:val="24"/>
        </w:rPr>
        <w:t>.3</w:t>
      </w:r>
      <w:r w:rsidRPr="000123A2">
        <w:rPr>
          <w:rFonts w:ascii="仿宋" w:eastAsia="仿宋" w:hAnsi="仿宋" w:cs="宋体" w:hint="eastAsia"/>
          <w:sz w:val="24"/>
        </w:rPr>
        <w:t>借用甲方的设备设施应及时归还，若损坏应照价赔偿。</w:t>
      </w:r>
    </w:p>
    <w:p w14:paraId="07A6818B" w14:textId="7C99AEDC" w:rsidR="00507F17" w:rsidRPr="000123A2" w:rsidRDefault="001B3905"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b/>
          <w:sz w:val="24"/>
        </w:rPr>
        <w:t>9</w:t>
      </w:r>
      <w:r w:rsidR="00CA1768">
        <w:rPr>
          <w:rFonts w:ascii="仿宋" w:eastAsia="仿宋" w:hAnsi="仿宋" w:cs="宋体"/>
          <w:b/>
          <w:sz w:val="24"/>
        </w:rPr>
        <w:t>.</w:t>
      </w:r>
      <w:r w:rsidR="00507F17" w:rsidRPr="000123A2">
        <w:rPr>
          <w:rFonts w:ascii="仿宋" w:eastAsia="仿宋" w:hAnsi="仿宋" w:cs="宋体" w:hint="eastAsia"/>
          <w:b/>
          <w:sz w:val="24"/>
        </w:rPr>
        <w:t>环境保护</w:t>
      </w:r>
    </w:p>
    <w:p w14:paraId="19C46559" w14:textId="66D15623"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9</w:t>
      </w:r>
      <w:r w:rsidR="00507F17" w:rsidRPr="000123A2">
        <w:rPr>
          <w:rFonts w:ascii="仿宋" w:eastAsia="仿宋" w:hAnsi="仿宋" w:cs="宋体" w:hint="eastAsia"/>
          <w:sz w:val="24"/>
        </w:rPr>
        <w:t>.1加强环境保护</w:t>
      </w:r>
      <w:r w:rsidR="00BB3588">
        <w:rPr>
          <w:rFonts w:ascii="仿宋" w:eastAsia="仿宋" w:hAnsi="仿宋" w:cs="宋体" w:hint="eastAsia"/>
          <w:sz w:val="24"/>
        </w:rPr>
        <w:t>法律法规</w:t>
      </w:r>
      <w:r w:rsidR="00507F17" w:rsidRPr="000123A2">
        <w:rPr>
          <w:rFonts w:ascii="仿宋" w:eastAsia="仿宋" w:hAnsi="仿宋" w:cs="宋体" w:hint="eastAsia"/>
          <w:sz w:val="24"/>
        </w:rPr>
        <w:t>宣传培训教育，提升员工环境保护意识。</w:t>
      </w:r>
    </w:p>
    <w:p w14:paraId="1E70D57C" w14:textId="77777777"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9</w:t>
      </w:r>
      <w:r w:rsidR="00507F17" w:rsidRPr="000123A2">
        <w:rPr>
          <w:rFonts w:ascii="仿宋" w:eastAsia="仿宋" w:hAnsi="仿宋" w:cs="宋体" w:hint="eastAsia"/>
          <w:sz w:val="24"/>
        </w:rPr>
        <w:t>.2节约用水</w:t>
      </w:r>
      <w:del w:id="15" w:author="高洋" w:date="2024-10-11T15:53:00Z">
        <w:r w:rsidR="00507F17" w:rsidRPr="000123A2" w:rsidDel="009F364E">
          <w:rPr>
            <w:rFonts w:ascii="仿宋" w:eastAsia="仿宋" w:hAnsi="仿宋" w:cs="宋体" w:hint="eastAsia"/>
            <w:sz w:val="24"/>
          </w:rPr>
          <w:delText>和</w:delText>
        </w:r>
      </w:del>
      <w:r w:rsidR="00507F17" w:rsidRPr="000123A2">
        <w:rPr>
          <w:rFonts w:ascii="仿宋" w:eastAsia="仿宋" w:hAnsi="仿宋" w:cs="宋体" w:hint="eastAsia"/>
          <w:sz w:val="24"/>
        </w:rPr>
        <w:t>用电，杜绝长明灯和长流水现象。</w:t>
      </w:r>
    </w:p>
    <w:p w14:paraId="69BABAD4" w14:textId="0E0321DC"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9</w:t>
      </w:r>
      <w:r w:rsidR="00507F17" w:rsidRPr="000123A2">
        <w:rPr>
          <w:rFonts w:ascii="仿宋" w:eastAsia="仿宋" w:hAnsi="仿宋" w:cs="宋体" w:hint="eastAsia"/>
          <w:sz w:val="24"/>
        </w:rPr>
        <w:t>.3由乙方带入和产生的固体废弃物和危险</w:t>
      </w:r>
      <w:r w:rsidR="006F4997" w:rsidRPr="006F4997">
        <w:rPr>
          <w:rFonts w:ascii="仿宋" w:eastAsia="仿宋" w:hAnsi="仿宋" w:cs="宋体" w:hint="eastAsia"/>
          <w:sz w:val="24"/>
        </w:rPr>
        <w:t>废弃物</w:t>
      </w:r>
      <w:ins w:id="16" w:author="高洋" w:date="2024-10-11T15:54:00Z">
        <w:r w:rsidR="009F364E">
          <w:rPr>
            <w:rFonts w:ascii="仿宋" w:eastAsia="仿宋" w:hAnsi="仿宋" w:cs="宋体" w:hint="eastAsia"/>
            <w:sz w:val="24"/>
          </w:rPr>
          <w:t>，</w:t>
        </w:r>
      </w:ins>
      <w:r w:rsidR="00507F17" w:rsidRPr="000123A2">
        <w:rPr>
          <w:rFonts w:ascii="仿宋" w:eastAsia="仿宋" w:hAnsi="仿宋" w:cs="宋体" w:hint="eastAsia"/>
          <w:sz w:val="24"/>
        </w:rPr>
        <w:t>应由乙方带走并妥善处置。</w:t>
      </w:r>
    </w:p>
    <w:p w14:paraId="3B9E4D7A" w14:textId="2ED61A92" w:rsidR="00507F17" w:rsidRPr="000123A2" w:rsidRDefault="00720E7A"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b/>
          <w:sz w:val="24"/>
        </w:rPr>
        <w:t>10</w:t>
      </w:r>
      <w:r w:rsidR="00CA1768">
        <w:rPr>
          <w:rFonts w:ascii="仿宋" w:eastAsia="仿宋" w:hAnsi="仿宋" w:cs="宋体"/>
          <w:b/>
          <w:sz w:val="24"/>
        </w:rPr>
        <w:t>.</w:t>
      </w:r>
      <w:r w:rsidR="00507F17" w:rsidRPr="000123A2">
        <w:rPr>
          <w:rFonts w:ascii="仿宋" w:eastAsia="仿宋" w:hAnsi="仿宋" w:cs="宋体" w:hint="eastAsia"/>
          <w:b/>
          <w:sz w:val="24"/>
        </w:rPr>
        <w:t>治安管理</w:t>
      </w:r>
    </w:p>
    <w:p w14:paraId="430F21D4" w14:textId="33738E78"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10</w:t>
      </w:r>
      <w:r w:rsidR="00507F17" w:rsidRPr="000123A2">
        <w:rPr>
          <w:rFonts w:ascii="仿宋" w:eastAsia="仿宋" w:hAnsi="仿宋" w:cs="宋体" w:hint="eastAsia"/>
          <w:sz w:val="24"/>
        </w:rPr>
        <w:t>.1进入甲方厂内作业的人员，应服从甲方主管部门的管理。乙方人员必须遵守甲方厂纪厂规，</w:t>
      </w:r>
      <w:r w:rsidR="00B1710B">
        <w:rPr>
          <w:rFonts w:ascii="仿宋" w:eastAsia="仿宋" w:hAnsi="仿宋" w:cs="宋体" w:hint="eastAsia"/>
          <w:sz w:val="24"/>
        </w:rPr>
        <w:t>若</w:t>
      </w:r>
      <w:r w:rsidR="0049178C">
        <w:rPr>
          <w:rFonts w:ascii="仿宋" w:eastAsia="仿宋" w:hAnsi="仿宋" w:cs="宋体" w:hint="eastAsia"/>
          <w:sz w:val="24"/>
        </w:rPr>
        <w:t>乙方人员</w:t>
      </w:r>
      <w:r w:rsidR="00507F17" w:rsidRPr="000123A2">
        <w:rPr>
          <w:rFonts w:ascii="仿宋" w:eastAsia="仿宋" w:hAnsi="仿宋" w:cs="宋体" w:hint="eastAsia"/>
          <w:sz w:val="24"/>
        </w:rPr>
        <w:t>违规</w:t>
      </w:r>
      <w:r w:rsidR="0049178C">
        <w:rPr>
          <w:rFonts w:ascii="仿宋" w:eastAsia="仿宋" w:hAnsi="仿宋" w:cs="宋体" w:hint="eastAsia"/>
          <w:sz w:val="24"/>
        </w:rPr>
        <w:t>，</w:t>
      </w:r>
      <w:r w:rsidR="00507F17" w:rsidRPr="000123A2">
        <w:rPr>
          <w:rFonts w:ascii="仿宋" w:eastAsia="仿宋" w:hAnsi="仿宋" w:cs="宋体" w:hint="eastAsia"/>
          <w:sz w:val="24"/>
        </w:rPr>
        <w:t>由甲方依照企业有关规定</w:t>
      </w:r>
      <w:r w:rsidR="0049178C">
        <w:rPr>
          <w:rFonts w:ascii="仿宋" w:eastAsia="仿宋" w:hAnsi="仿宋" w:cs="宋体" w:hint="eastAsia"/>
          <w:sz w:val="24"/>
        </w:rPr>
        <w:t>及本协议约定</w:t>
      </w:r>
      <w:r w:rsidR="00507F17" w:rsidRPr="000123A2">
        <w:rPr>
          <w:rFonts w:ascii="仿宋" w:eastAsia="仿宋" w:hAnsi="仿宋" w:cs="宋体" w:hint="eastAsia"/>
          <w:sz w:val="24"/>
        </w:rPr>
        <w:t>予以处理</w:t>
      </w:r>
      <w:r w:rsidRPr="000123A2">
        <w:rPr>
          <w:rFonts w:ascii="仿宋" w:eastAsia="仿宋" w:hAnsi="仿宋" w:cs="宋体" w:hint="eastAsia"/>
          <w:sz w:val="24"/>
        </w:rPr>
        <w:t>。</w:t>
      </w:r>
    </w:p>
    <w:p w14:paraId="36919A0F" w14:textId="2AD41A12"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10</w:t>
      </w:r>
      <w:r w:rsidR="00507F17" w:rsidRPr="000123A2">
        <w:rPr>
          <w:rFonts w:ascii="仿宋" w:eastAsia="仿宋" w:hAnsi="仿宋" w:cs="宋体" w:hint="eastAsia"/>
          <w:sz w:val="24"/>
        </w:rPr>
        <w:t>.2严禁偷拿、偷盗甲方厂内任何物品（包括卷烟制品），如有违反按照《</w:t>
      </w:r>
      <w:r w:rsidR="004F4932" w:rsidRPr="004F4932">
        <w:rPr>
          <w:rFonts w:ascii="仿宋" w:eastAsia="仿宋" w:hAnsi="仿宋" w:cs="宋体" w:hint="eastAsia"/>
          <w:sz w:val="24"/>
        </w:rPr>
        <w:t>三峡卷烟厂治安安全管理办法</w:t>
      </w:r>
      <w:r w:rsidR="00507F17" w:rsidRPr="000123A2">
        <w:rPr>
          <w:rFonts w:ascii="仿宋" w:eastAsia="仿宋" w:hAnsi="仿宋" w:cs="宋体" w:hint="eastAsia"/>
          <w:sz w:val="24"/>
        </w:rPr>
        <w:t>》和相关规定处理。乙方所携带物资出入甲方厂门时</w:t>
      </w:r>
      <w:r w:rsidR="008D3849">
        <w:rPr>
          <w:rFonts w:ascii="仿宋" w:eastAsia="仿宋" w:hAnsi="仿宋" w:cs="宋体" w:hint="eastAsia"/>
          <w:sz w:val="24"/>
        </w:rPr>
        <w:t>，</w:t>
      </w:r>
      <w:r w:rsidR="00507F17" w:rsidRPr="000123A2">
        <w:rPr>
          <w:rFonts w:ascii="仿宋" w:eastAsia="仿宋" w:hAnsi="仿宋" w:cs="宋体" w:hint="eastAsia"/>
          <w:sz w:val="24"/>
        </w:rPr>
        <w:t>必须接受检查或出示甲方主管部门开具的物资出门证，否则视为偷盗行为并承担相应违约金。</w:t>
      </w:r>
    </w:p>
    <w:p w14:paraId="0ACFF556" w14:textId="45A6FD06"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10</w:t>
      </w:r>
      <w:r w:rsidR="00507F17" w:rsidRPr="000123A2">
        <w:rPr>
          <w:rFonts w:ascii="仿宋" w:eastAsia="仿宋" w:hAnsi="仿宋" w:cs="宋体" w:hint="eastAsia"/>
          <w:sz w:val="24"/>
        </w:rPr>
        <w:t>.3乙方作业中发生安全责任事故，造成人员伤害、经济损失等，必须承担</w:t>
      </w:r>
      <w:r w:rsidR="00194AE9">
        <w:rPr>
          <w:rFonts w:ascii="仿宋" w:eastAsia="仿宋" w:hAnsi="仿宋" w:cs="宋体" w:hint="eastAsia"/>
          <w:sz w:val="24"/>
        </w:rPr>
        <w:t>相应</w:t>
      </w:r>
      <w:r w:rsidR="00507F17" w:rsidRPr="000123A2">
        <w:rPr>
          <w:rFonts w:ascii="仿宋" w:eastAsia="仿宋" w:hAnsi="仿宋" w:cs="宋体" w:hint="eastAsia"/>
          <w:sz w:val="24"/>
        </w:rPr>
        <w:t>民事</w:t>
      </w:r>
      <w:r w:rsidR="00A0756A">
        <w:rPr>
          <w:rFonts w:ascii="仿宋" w:eastAsia="仿宋" w:hAnsi="仿宋" w:cs="宋体" w:hint="eastAsia"/>
          <w:sz w:val="24"/>
        </w:rPr>
        <w:t>、行政</w:t>
      </w:r>
      <w:r w:rsidR="00507F17" w:rsidRPr="000123A2">
        <w:rPr>
          <w:rFonts w:ascii="仿宋" w:eastAsia="仿宋" w:hAnsi="仿宋" w:cs="宋体" w:hint="eastAsia"/>
          <w:sz w:val="24"/>
        </w:rPr>
        <w:t>和刑事责任，并承担经济赔偿。</w:t>
      </w:r>
    </w:p>
    <w:p w14:paraId="6703AD72" w14:textId="3245B875" w:rsidR="00507F17" w:rsidRPr="000123A2" w:rsidRDefault="00720E7A"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b/>
          <w:sz w:val="24"/>
        </w:rPr>
        <w:t>11</w:t>
      </w:r>
      <w:r w:rsidR="00194AE9">
        <w:rPr>
          <w:rFonts w:ascii="仿宋" w:eastAsia="仿宋" w:hAnsi="仿宋" w:cs="宋体"/>
          <w:b/>
          <w:sz w:val="24"/>
        </w:rPr>
        <w:t>.</w:t>
      </w:r>
      <w:r w:rsidR="00507F17" w:rsidRPr="000123A2">
        <w:rPr>
          <w:rFonts w:ascii="仿宋" w:eastAsia="仿宋" w:hAnsi="仿宋" w:cs="宋体" w:hint="eastAsia"/>
          <w:b/>
          <w:sz w:val="24"/>
        </w:rPr>
        <w:t>车辆管理</w:t>
      </w:r>
    </w:p>
    <w:p w14:paraId="1321DA04" w14:textId="77777777"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11</w:t>
      </w:r>
      <w:r w:rsidR="00507F17" w:rsidRPr="000123A2">
        <w:rPr>
          <w:rFonts w:ascii="仿宋" w:eastAsia="仿宋" w:hAnsi="仿宋" w:cs="宋体" w:hint="eastAsia"/>
          <w:sz w:val="24"/>
        </w:rPr>
        <w:t>.1人员及车辆凭有效手续出入厂区，车辆出入厂区应遵守甲方交通管理规定，限速行驶、文明驾车、有序停车，出入车辆及人员自觉接受检查。</w:t>
      </w:r>
    </w:p>
    <w:p w14:paraId="14B578A3" w14:textId="77777777"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11</w:t>
      </w:r>
      <w:r w:rsidR="00507F17" w:rsidRPr="000123A2">
        <w:rPr>
          <w:rFonts w:ascii="仿宋" w:eastAsia="仿宋" w:hAnsi="仿宋" w:cs="宋体" w:hint="eastAsia"/>
          <w:sz w:val="24"/>
        </w:rPr>
        <w:t>.2车辆进出甲方厂区、库区等必须服从甲方管理和指挥。</w:t>
      </w:r>
    </w:p>
    <w:p w14:paraId="10E1CD00" w14:textId="4C3C9F86"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11</w:t>
      </w:r>
      <w:r w:rsidR="00507F17" w:rsidRPr="000123A2">
        <w:rPr>
          <w:rFonts w:ascii="仿宋" w:eastAsia="仿宋" w:hAnsi="仿宋" w:cs="宋体" w:hint="eastAsia"/>
          <w:sz w:val="24"/>
        </w:rPr>
        <w:t>.3遵照甲方的线路指示牌、标牌行驶，小车行驶车速不得大于15km/h，转弯和盲区行驶速度不</w:t>
      </w:r>
      <w:ins w:id="17" w:author="高洋" w:date="2024-10-11T15:49:00Z">
        <w:r w:rsidR="005763AE">
          <w:rPr>
            <w:rFonts w:ascii="仿宋" w:eastAsia="仿宋" w:hAnsi="仿宋" w:cs="宋体" w:hint="eastAsia"/>
            <w:sz w:val="24"/>
          </w:rPr>
          <w:t>得</w:t>
        </w:r>
      </w:ins>
      <w:r w:rsidR="00507F17" w:rsidRPr="000123A2">
        <w:rPr>
          <w:rFonts w:ascii="仿宋" w:eastAsia="仿宋" w:hAnsi="仿宋" w:cs="宋体" w:hint="eastAsia"/>
          <w:sz w:val="24"/>
        </w:rPr>
        <w:t>大于5km/h，并按规定地点停放，车头一律朝外。</w:t>
      </w:r>
    </w:p>
    <w:p w14:paraId="41822CED" w14:textId="77777777" w:rsidR="00507F17" w:rsidRPr="000123A2" w:rsidRDefault="00720E7A"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11</w:t>
      </w:r>
      <w:r w:rsidR="00507F17" w:rsidRPr="000123A2">
        <w:rPr>
          <w:rFonts w:ascii="仿宋" w:eastAsia="仿宋" w:hAnsi="仿宋" w:cs="宋体" w:hint="eastAsia"/>
          <w:sz w:val="24"/>
        </w:rPr>
        <w:t>.4车内若有物资出入厂区，需凭有效手续方可放行。</w:t>
      </w:r>
    </w:p>
    <w:p w14:paraId="3A025538" w14:textId="2DD046A2" w:rsidR="001B3905" w:rsidRPr="000123A2" w:rsidRDefault="001B3905"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hint="eastAsia"/>
          <w:b/>
          <w:sz w:val="24"/>
        </w:rPr>
        <w:t>1</w:t>
      </w:r>
      <w:r w:rsidR="00720E7A" w:rsidRPr="000123A2">
        <w:rPr>
          <w:rFonts w:ascii="仿宋" w:eastAsia="仿宋" w:hAnsi="仿宋" w:cs="宋体"/>
          <w:b/>
          <w:sz w:val="24"/>
        </w:rPr>
        <w:t>2</w:t>
      </w:r>
      <w:r w:rsidR="00B42CED">
        <w:rPr>
          <w:rFonts w:ascii="仿宋" w:eastAsia="仿宋" w:hAnsi="仿宋" w:cs="宋体"/>
          <w:b/>
          <w:sz w:val="24"/>
        </w:rPr>
        <w:t>.</w:t>
      </w:r>
      <w:r w:rsidRPr="000123A2">
        <w:rPr>
          <w:rFonts w:ascii="仿宋" w:eastAsia="仿宋" w:hAnsi="仿宋" w:cs="宋体" w:hint="eastAsia"/>
          <w:b/>
          <w:sz w:val="24"/>
        </w:rPr>
        <w:t>原辅材料管理</w:t>
      </w:r>
    </w:p>
    <w:p w14:paraId="068C0603" w14:textId="07F902B4" w:rsidR="006B2033" w:rsidRPr="000123A2" w:rsidRDefault="008C31A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12</w:t>
      </w:r>
      <w:r w:rsidR="006B2033" w:rsidRPr="000123A2">
        <w:rPr>
          <w:rFonts w:ascii="仿宋" w:eastAsia="仿宋" w:hAnsi="仿宋" w:cs="宋体" w:hint="eastAsia"/>
          <w:sz w:val="24"/>
        </w:rPr>
        <w:t>.</w:t>
      </w:r>
      <w:r w:rsidRPr="000123A2">
        <w:rPr>
          <w:rFonts w:ascii="仿宋" w:eastAsia="仿宋" w:hAnsi="仿宋" w:cs="宋体"/>
          <w:sz w:val="24"/>
        </w:rPr>
        <w:t>1</w:t>
      </w:r>
      <w:r w:rsidR="006B2033" w:rsidRPr="000123A2">
        <w:rPr>
          <w:rFonts w:ascii="仿宋" w:eastAsia="仿宋" w:hAnsi="仿宋" w:cs="宋体" w:hint="eastAsia"/>
          <w:sz w:val="24"/>
        </w:rPr>
        <w:t>作业现场原辅材料</w:t>
      </w:r>
      <w:ins w:id="18" w:author="高洋" w:date="2024-10-11T15:46:00Z">
        <w:r w:rsidR="00907F06" w:rsidRPr="000123A2">
          <w:rPr>
            <w:rFonts w:ascii="仿宋" w:eastAsia="仿宋" w:hAnsi="仿宋" w:cs="宋体" w:hint="eastAsia"/>
            <w:sz w:val="24"/>
          </w:rPr>
          <w:t>应</w:t>
        </w:r>
      </w:ins>
      <w:r w:rsidR="006B2033" w:rsidRPr="000123A2">
        <w:rPr>
          <w:rFonts w:ascii="仿宋" w:eastAsia="仿宋" w:hAnsi="仿宋" w:cs="宋体" w:hint="eastAsia"/>
          <w:sz w:val="24"/>
        </w:rPr>
        <w:t>按</w:t>
      </w:r>
      <w:del w:id="19" w:author="高洋" w:date="2024-10-11T15:46:00Z">
        <w:r w:rsidR="006B2033" w:rsidRPr="000123A2" w:rsidDel="00907F06">
          <w:rPr>
            <w:rFonts w:ascii="仿宋" w:eastAsia="仿宋" w:hAnsi="仿宋" w:cs="宋体" w:hint="eastAsia"/>
            <w:sz w:val="24"/>
          </w:rPr>
          <w:delText>应</w:delText>
        </w:r>
      </w:del>
      <w:r w:rsidR="006B2033" w:rsidRPr="000123A2">
        <w:rPr>
          <w:rFonts w:ascii="仿宋" w:eastAsia="仿宋" w:hAnsi="仿宋" w:cs="宋体" w:hint="eastAsia"/>
          <w:sz w:val="24"/>
        </w:rPr>
        <w:t>定置定位码放整齐，现场废弃物及时清理，分类回收，集中处理。</w:t>
      </w:r>
    </w:p>
    <w:p w14:paraId="44CF4B33" w14:textId="76E95ABA" w:rsidR="006B2033" w:rsidRPr="000123A2" w:rsidRDefault="008C31A6"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12</w:t>
      </w:r>
      <w:r w:rsidR="006B2033" w:rsidRPr="000123A2">
        <w:rPr>
          <w:rFonts w:ascii="仿宋" w:eastAsia="仿宋" w:hAnsi="仿宋" w:cs="宋体" w:hint="eastAsia"/>
          <w:sz w:val="24"/>
        </w:rPr>
        <w:t>.</w:t>
      </w:r>
      <w:r w:rsidRPr="000123A2">
        <w:rPr>
          <w:rFonts w:ascii="仿宋" w:eastAsia="仿宋" w:hAnsi="仿宋" w:cs="宋体"/>
          <w:sz w:val="24"/>
        </w:rPr>
        <w:t>2</w:t>
      </w:r>
      <w:r w:rsidR="006B2033" w:rsidRPr="000123A2">
        <w:rPr>
          <w:rFonts w:ascii="仿宋" w:eastAsia="仿宋" w:hAnsi="仿宋" w:cs="宋体" w:hint="eastAsia"/>
          <w:sz w:val="24"/>
        </w:rPr>
        <w:t>作业现场</w:t>
      </w:r>
      <w:ins w:id="20" w:author="高洋" w:date="2024-10-11T15:46:00Z">
        <w:r w:rsidR="00907F06">
          <w:rPr>
            <w:rFonts w:ascii="仿宋" w:eastAsia="仿宋" w:hAnsi="仿宋" w:cs="宋体" w:hint="eastAsia"/>
            <w:sz w:val="24"/>
          </w:rPr>
          <w:t>应</w:t>
        </w:r>
      </w:ins>
      <w:r w:rsidR="006B2033" w:rsidRPr="000123A2">
        <w:rPr>
          <w:rFonts w:ascii="仿宋" w:eastAsia="仿宋" w:hAnsi="仿宋" w:cs="宋体" w:hint="eastAsia"/>
          <w:sz w:val="24"/>
        </w:rPr>
        <w:t>建立和完善对搬运、装卸</w:t>
      </w:r>
      <w:r w:rsidR="00522A68" w:rsidRPr="00522A68">
        <w:rPr>
          <w:rFonts w:ascii="仿宋" w:eastAsia="仿宋" w:hAnsi="仿宋" w:cs="宋体" w:hint="eastAsia"/>
          <w:sz w:val="24"/>
        </w:rPr>
        <w:t>物资</w:t>
      </w:r>
      <w:r w:rsidR="006B2033" w:rsidRPr="000123A2">
        <w:rPr>
          <w:rFonts w:ascii="仿宋" w:eastAsia="仿宋" w:hAnsi="仿宋" w:cs="宋体" w:hint="eastAsia"/>
          <w:sz w:val="24"/>
        </w:rPr>
        <w:t>的保护措施，对易损坏原辅材料和成品、半成品采取</w:t>
      </w:r>
      <w:r w:rsidR="00A0756A">
        <w:rPr>
          <w:rFonts w:ascii="仿宋" w:eastAsia="仿宋" w:hAnsi="仿宋" w:cs="宋体" w:hint="eastAsia"/>
          <w:sz w:val="24"/>
        </w:rPr>
        <w:t>有效</w:t>
      </w:r>
      <w:r w:rsidR="006B2033" w:rsidRPr="000123A2">
        <w:rPr>
          <w:rFonts w:ascii="仿宋" w:eastAsia="仿宋" w:hAnsi="仿宋" w:cs="宋体" w:hint="eastAsia"/>
          <w:sz w:val="24"/>
        </w:rPr>
        <w:t>的保护</w:t>
      </w:r>
      <w:r w:rsidR="0049178C">
        <w:rPr>
          <w:rFonts w:ascii="仿宋" w:eastAsia="仿宋" w:hAnsi="仿宋" w:cs="宋体" w:hint="eastAsia"/>
          <w:sz w:val="24"/>
        </w:rPr>
        <w:t>措施</w:t>
      </w:r>
      <w:r w:rsidR="006B2033" w:rsidRPr="000123A2">
        <w:rPr>
          <w:rFonts w:ascii="仿宋" w:eastAsia="仿宋" w:hAnsi="仿宋" w:cs="宋体" w:hint="eastAsia"/>
          <w:sz w:val="24"/>
        </w:rPr>
        <w:t>，确保搬运、装卸物资完好。</w:t>
      </w:r>
    </w:p>
    <w:p w14:paraId="5F84C083" w14:textId="77777777" w:rsidR="00CD1A03" w:rsidRPr="000123A2" w:rsidRDefault="00CD1A03"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Pr="000123A2">
        <w:rPr>
          <w:rFonts w:ascii="仿宋" w:eastAsia="仿宋" w:hAnsi="仿宋" w:cs="宋体"/>
          <w:sz w:val="24"/>
        </w:rPr>
        <w:t>2.</w:t>
      </w:r>
      <w:r w:rsidR="008C31A6" w:rsidRPr="000123A2">
        <w:rPr>
          <w:rFonts w:ascii="仿宋" w:eastAsia="仿宋" w:hAnsi="仿宋" w:cs="宋体"/>
          <w:sz w:val="24"/>
        </w:rPr>
        <w:t>3</w:t>
      </w:r>
      <w:r w:rsidR="006B2033" w:rsidRPr="000123A2">
        <w:rPr>
          <w:rFonts w:ascii="仿宋" w:eastAsia="仿宋" w:hAnsi="仿宋" w:cs="宋体" w:hint="eastAsia"/>
          <w:sz w:val="24"/>
        </w:rPr>
        <w:t>对可燃、易燃</w:t>
      </w:r>
      <w:r w:rsidRPr="000123A2">
        <w:rPr>
          <w:rFonts w:ascii="仿宋" w:eastAsia="仿宋" w:hAnsi="仿宋" w:cs="宋体" w:hint="eastAsia"/>
          <w:sz w:val="24"/>
        </w:rPr>
        <w:t>原辅材料</w:t>
      </w:r>
      <w:r w:rsidR="006B2033" w:rsidRPr="000123A2">
        <w:rPr>
          <w:rFonts w:ascii="仿宋" w:eastAsia="仿宋" w:hAnsi="仿宋" w:cs="宋体" w:hint="eastAsia"/>
          <w:sz w:val="24"/>
        </w:rPr>
        <w:t>在</w:t>
      </w:r>
      <w:r w:rsidRPr="000123A2">
        <w:rPr>
          <w:rFonts w:ascii="仿宋" w:eastAsia="仿宋" w:hAnsi="仿宋" w:cs="宋体" w:hint="eastAsia"/>
          <w:sz w:val="24"/>
        </w:rPr>
        <w:t>使用过程中，应做好火源管理</w:t>
      </w:r>
      <w:r w:rsidR="006B2033" w:rsidRPr="000123A2">
        <w:rPr>
          <w:rFonts w:ascii="仿宋" w:eastAsia="仿宋" w:hAnsi="仿宋" w:cs="宋体" w:hint="eastAsia"/>
          <w:sz w:val="24"/>
        </w:rPr>
        <w:t>。</w:t>
      </w:r>
    </w:p>
    <w:p w14:paraId="02DA4B65" w14:textId="1D3325DE" w:rsidR="00701FD9" w:rsidRPr="000123A2" w:rsidRDefault="00CD1A03"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Pr="000123A2">
        <w:rPr>
          <w:rFonts w:ascii="仿宋" w:eastAsia="仿宋" w:hAnsi="仿宋" w:cs="宋体"/>
          <w:sz w:val="24"/>
        </w:rPr>
        <w:t>2.</w:t>
      </w:r>
      <w:r w:rsidR="008C31A6" w:rsidRPr="000123A2">
        <w:rPr>
          <w:rFonts w:ascii="仿宋" w:eastAsia="仿宋" w:hAnsi="仿宋" w:cs="宋体"/>
          <w:sz w:val="24"/>
        </w:rPr>
        <w:t>4</w:t>
      </w:r>
      <w:r w:rsidRPr="000123A2">
        <w:rPr>
          <w:rFonts w:ascii="仿宋" w:eastAsia="仿宋" w:hAnsi="仿宋" w:cs="宋体" w:hint="eastAsia"/>
          <w:sz w:val="24"/>
        </w:rPr>
        <w:t>原辅材料</w:t>
      </w:r>
      <w:r w:rsidR="006B2033" w:rsidRPr="000123A2">
        <w:rPr>
          <w:rFonts w:ascii="仿宋" w:eastAsia="仿宋" w:hAnsi="仿宋" w:cs="宋体" w:hint="eastAsia"/>
          <w:sz w:val="24"/>
        </w:rPr>
        <w:t>为</w:t>
      </w:r>
      <w:r w:rsidR="00701FD9" w:rsidRPr="000123A2">
        <w:rPr>
          <w:rFonts w:ascii="仿宋" w:eastAsia="仿宋" w:hAnsi="仿宋" w:cs="宋体" w:hint="eastAsia"/>
          <w:sz w:val="24"/>
        </w:rPr>
        <w:t>危险化学品的应严格</w:t>
      </w:r>
      <w:r w:rsidR="00522A68">
        <w:rPr>
          <w:rFonts w:ascii="仿宋" w:eastAsia="仿宋" w:hAnsi="仿宋" w:cs="宋体" w:hint="eastAsia"/>
          <w:sz w:val="24"/>
        </w:rPr>
        <w:t>按照</w:t>
      </w:r>
      <w:r w:rsidRPr="000123A2">
        <w:rPr>
          <w:rFonts w:ascii="仿宋" w:eastAsia="仿宋" w:hAnsi="仿宋" w:cs="宋体" w:hint="eastAsia"/>
          <w:sz w:val="24"/>
        </w:rPr>
        <w:t>《</w:t>
      </w:r>
      <w:r w:rsidR="00522A68">
        <w:rPr>
          <w:rFonts w:ascii="仿宋" w:eastAsia="仿宋" w:hAnsi="仿宋" w:cs="宋体" w:hint="eastAsia"/>
          <w:sz w:val="24"/>
        </w:rPr>
        <w:t>湖北中烟</w:t>
      </w:r>
      <w:r w:rsidR="00522A68" w:rsidRPr="00522A68">
        <w:rPr>
          <w:rFonts w:ascii="仿宋" w:eastAsia="仿宋" w:hAnsi="仿宋" w:cs="宋体" w:hint="eastAsia"/>
          <w:sz w:val="24"/>
        </w:rPr>
        <w:t>危险化学品安全管理办法</w:t>
      </w:r>
      <w:r w:rsidRPr="000123A2">
        <w:rPr>
          <w:rFonts w:ascii="仿宋" w:eastAsia="仿宋" w:hAnsi="仿宋" w:cs="宋体" w:hint="eastAsia"/>
          <w:sz w:val="24"/>
        </w:rPr>
        <w:t>》执行，在使用过程中按量取用</w:t>
      </w:r>
      <w:r w:rsidR="00EC6A48">
        <w:rPr>
          <w:rFonts w:ascii="仿宋" w:eastAsia="仿宋" w:hAnsi="仿宋" w:cs="宋体" w:hint="eastAsia"/>
          <w:sz w:val="24"/>
        </w:rPr>
        <w:t>、</w:t>
      </w:r>
      <w:r w:rsidRPr="000123A2">
        <w:rPr>
          <w:rFonts w:ascii="仿宋" w:eastAsia="仿宋" w:hAnsi="仿宋" w:cs="宋体" w:hint="eastAsia"/>
          <w:sz w:val="24"/>
        </w:rPr>
        <w:t>随取随用，严禁私自存放和超量领用。</w:t>
      </w:r>
    </w:p>
    <w:p w14:paraId="0B8B0117" w14:textId="02796657" w:rsidR="001B3905" w:rsidRPr="000123A2" w:rsidRDefault="001B3905"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hint="eastAsia"/>
          <w:b/>
          <w:sz w:val="24"/>
        </w:rPr>
        <w:t>1</w:t>
      </w:r>
      <w:r w:rsidR="00720E7A" w:rsidRPr="000123A2">
        <w:rPr>
          <w:rFonts w:ascii="仿宋" w:eastAsia="仿宋" w:hAnsi="仿宋" w:cs="宋体"/>
          <w:b/>
          <w:sz w:val="24"/>
        </w:rPr>
        <w:t>3</w:t>
      </w:r>
      <w:r w:rsidR="00EC6A48">
        <w:rPr>
          <w:rFonts w:ascii="仿宋" w:eastAsia="仿宋" w:hAnsi="仿宋" w:cs="宋体"/>
          <w:b/>
          <w:sz w:val="24"/>
        </w:rPr>
        <w:t>.</w:t>
      </w:r>
      <w:r w:rsidRPr="000123A2">
        <w:rPr>
          <w:rFonts w:ascii="仿宋" w:eastAsia="仿宋" w:hAnsi="仿宋" w:cs="宋体" w:hint="eastAsia"/>
          <w:b/>
          <w:sz w:val="24"/>
        </w:rPr>
        <w:t>风险管控和隐患排查治理</w:t>
      </w:r>
    </w:p>
    <w:p w14:paraId="6EB586F4" w14:textId="5A75AC2A" w:rsidR="001B3905" w:rsidRPr="000123A2" w:rsidRDefault="001B3905"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720E7A" w:rsidRPr="000123A2">
        <w:rPr>
          <w:rFonts w:ascii="仿宋" w:eastAsia="仿宋" w:hAnsi="仿宋" w:cs="宋体"/>
          <w:sz w:val="24"/>
        </w:rPr>
        <w:t>3</w:t>
      </w:r>
      <w:r w:rsidRPr="000123A2">
        <w:rPr>
          <w:rFonts w:ascii="仿宋" w:eastAsia="仿宋" w:hAnsi="仿宋" w:cs="宋体"/>
          <w:sz w:val="24"/>
        </w:rPr>
        <w:t>.1</w:t>
      </w:r>
      <w:r w:rsidRPr="000123A2">
        <w:rPr>
          <w:rFonts w:ascii="仿宋" w:eastAsia="仿宋" w:hAnsi="仿宋" w:cs="宋体" w:hint="eastAsia"/>
          <w:sz w:val="24"/>
        </w:rPr>
        <w:t>乙方要结合甲方</w:t>
      </w:r>
      <w:del w:id="21" w:author="高洋" w:date="2024-10-11T15:42:00Z">
        <w:r w:rsidRPr="000123A2" w:rsidDel="009028B1">
          <w:rPr>
            <w:rFonts w:ascii="仿宋" w:eastAsia="仿宋" w:hAnsi="仿宋" w:cs="宋体" w:hint="eastAsia"/>
            <w:sz w:val="24"/>
          </w:rPr>
          <w:delText>开展</w:delText>
        </w:r>
      </w:del>
      <w:r w:rsidRPr="000123A2">
        <w:rPr>
          <w:rFonts w:ascii="仿宋" w:eastAsia="仿宋" w:hAnsi="仿宋" w:cs="宋体" w:hint="eastAsia"/>
          <w:sz w:val="24"/>
        </w:rPr>
        <w:t>安全评价、安全生产标准化建设和应急预案编制等工作，全方位、全过程排查乙方可能导致事故发生的风险点，包括设备设施、操作行为、职业健康、环境条件、施工场所、安全管理等方面存在的风险。</w:t>
      </w:r>
    </w:p>
    <w:p w14:paraId="450726EE" w14:textId="3931C83C" w:rsidR="001B3905" w:rsidRPr="000123A2" w:rsidRDefault="00362BC4"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720E7A" w:rsidRPr="000123A2">
        <w:rPr>
          <w:rFonts w:ascii="仿宋" w:eastAsia="仿宋" w:hAnsi="仿宋" w:cs="宋体"/>
          <w:sz w:val="24"/>
        </w:rPr>
        <w:t>3</w:t>
      </w:r>
      <w:r w:rsidRPr="000123A2">
        <w:rPr>
          <w:rFonts w:ascii="仿宋" w:eastAsia="仿宋" w:hAnsi="仿宋" w:cs="宋体"/>
          <w:sz w:val="24"/>
        </w:rPr>
        <w:t>.</w:t>
      </w:r>
      <w:r w:rsidR="001B3905" w:rsidRPr="000123A2">
        <w:rPr>
          <w:rFonts w:ascii="仿宋" w:eastAsia="仿宋" w:hAnsi="仿宋" w:cs="宋体" w:hint="eastAsia"/>
          <w:sz w:val="24"/>
        </w:rPr>
        <w:t>2乙方要对辨识出的安全风险进行分类梳理，参照《企业职工伤亡事故分类》(</w:t>
      </w:r>
      <w:r w:rsidR="008465A8" w:rsidRPr="008465A8">
        <w:rPr>
          <w:rFonts w:ascii="仿宋" w:eastAsia="仿宋" w:hAnsi="仿宋" w:cs="宋体"/>
          <w:sz w:val="24"/>
        </w:rPr>
        <w:t>GB/T 6441-1986</w:t>
      </w:r>
      <w:r w:rsidR="008465A8" w:rsidRPr="008465A8" w:rsidDel="008465A8">
        <w:rPr>
          <w:rFonts w:ascii="仿宋" w:eastAsia="仿宋" w:hAnsi="仿宋" w:cs="宋体" w:hint="eastAsia"/>
          <w:sz w:val="24"/>
        </w:rPr>
        <w:t xml:space="preserve"> </w:t>
      </w:r>
      <w:r w:rsidR="001B3905" w:rsidRPr="000123A2">
        <w:rPr>
          <w:rFonts w:ascii="仿宋" w:eastAsia="仿宋" w:hAnsi="仿宋" w:cs="宋体" w:hint="eastAsia"/>
          <w:sz w:val="24"/>
        </w:rPr>
        <w:t>)，综合考虑起因物、引起事故的诱导性原因、致害物、伤害方式等，先确定风险类别(物体打击、火灾、爆炸、中毒、坍塌、坠落等危险因素和高温、粉尘等有害因素)，要针对风险类别和等级，</w:t>
      </w:r>
      <w:del w:id="22" w:author="高洋" w:date="2024-10-11T15:44:00Z">
        <w:r w:rsidR="001B3905" w:rsidRPr="000123A2" w:rsidDel="009028B1">
          <w:rPr>
            <w:rFonts w:ascii="仿宋" w:eastAsia="仿宋" w:hAnsi="仿宋" w:cs="宋体" w:hint="eastAsia"/>
            <w:sz w:val="24"/>
          </w:rPr>
          <w:delText>将风险点</w:delText>
        </w:r>
      </w:del>
      <w:r w:rsidR="001B3905" w:rsidRPr="000123A2">
        <w:rPr>
          <w:rFonts w:ascii="仿宋" w:eastAsia="仿宋" w:hAnsi="仿宋" w:cs="宋体" w:hint="eastAsia"/>
          <w:sz w:val="24"/>
        </w:rPr>
        <w:t>逐一明确</w:t>
      </w:r>
      <w:ins w:id="23" w:author="高洋" w:date="2024-10-11T15:44:00Z">
        <w:r w:rsidR="009028B1" w:rsidRPr="009028B1">
          <w:rPr>
            <w:rFonts w:ascii="仿宋" w:eastAsia="仿宋" w:hAnsi="仿宋" w:cs="宋体" w:hint="eastAsia"/>
            <w:sz w:val="24"/>
          </w:rPr>
          <w:t>风险点</w:t>
        </w:r>
      </w:ins>
      <w:r w:rsidR="001B3905" w:rsidRPr="000123A2">
        <w:rPr>
          <w:rFonts w:ascii="仿宋" w:eastAsia="仿宋" w:hAnsi="仿宋" w:cs="宋体" w:hint="eastAsia"/>
          <w:sz w:val="24"/>
        </w:rPr>
        <w:t>管控层级(班组、岗位)，落实具体的责任单位、责任人和管控措施。</w:t>
      </w:r>
    </w:p>
    <w:p w14:paraId="3E6D6389" w14:textId="77777777" w:rsidR="001B3905" w:rsidRPr="000123A2" w:rsidRDefault="00362BC4"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720E7A" w:rsidRPr="000123A2">
        <w:rPr>
          <w:rFonts w:ascii="仿宋" w:eastAsia="仿宋" w:hAnsi="仿宋" w:cs="宋体"/>
          <w:sz w:val="24"/>
        </w:rPr>
        <w:t>3</w:t>
      </w:r>
      <w:r w:rsidRPr="000123A2">
        <w:rPr>
          <w:rFonts w:ascii="仿宋" w:eastAsia="仿宋" w:hAnsi="仿宋" w:cs="宋体"/>
          <w:sz w:val="24"/>
        </w:rPr>
        <w:t>.3</w:t>
      </w:r>
      <w:r w:rsidR="001B3905" w:rsidRPr="000123A2">
        <w:rPr>
          <w:rFonts w:ascii="仿宋" w:eastAsia="仿宋" w:hAnsi="仿宋" w:cs="宋体" w:hint="eastAsia"/>
          <w:sz w:val="24"/>
        </w:rPr>
        <w:t>要公布主要风险点、风险类别、风险等级、管控措施和应急措施，让每名员工都了解风险点的基本情况及防范、应急对策。</w:t>
      </w:r>
    </w:p>
    <w:p w14:paraId="059047E7" w14:textId="11BC662F" w:rsidR="00362BC4" w:rsidRPr="000123A2" w:rsidRDefault="00362BC4"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CD1A03" w:rsidRPr="000123A2">
        <w:rPr>
          <w:rFonts w:ascii="仿宋" w:eastAsia="仿宋" w:hAnsi="仿宋" w:cs="宋体"/>
          <w:sz w:val="24"/>
        </w:rPr>
        <w:t>3</w:t>
      </w:r>
      <w:r w:rsidRPr="000123A2">
        <w:rPr>
          <w:rFonts w:ascii="仿宋" w:eastAsia="仿宋" w:hAnsi="仿宋" w:cs="宋体"/>
          <w:sz w:val="24"/>
        </w:rPr>
        <w:t>.4</w:t>
      </w:r>
      <w:r w:rsidR="001B3905" w:rsidRPr="000123A2">
        <w:rPr>
          <w:rFonts w:ascii="仿宋" w:eastAsia="仿宋" w:hAnsi="仿宋" w:cs="宋体" w:hint="eastAsia"/>
          <w:sz w:val="24"/>
        </w:rPr>
        <w:t>要列出安全生产隐患排查治理的任务清单、问题清单、责任清单和整改清单，完善安全生产检查</w:t>
      </w:r>
      <w:r w:rsidR="000A39D8">
        <w:rPr>
          <w:rFonts w:ascii="仿宋" w:eastAsia="仿宋" w:hAnsi="仿宋" w:cs="宋体" w:hint="eastAsia"/>
          <w:sz w:val="24"/>
        </w:rPr>
        <w:t>整治台账</w:t>
      </w:r>
      <w:r w:rsidR="001B3905" w:rsidRPr="000123A2">
        <w:rPr>
          <w:rFonts w:ascii="仿宋" w:eastAsia="仿宋" w:hAnsi="仿宋" w:cs="宋体" w:hint="eastAsia"/>
          <w:sz w:val="24"/>
        </w:rPr>
        <w:t>，彻查整改各类安全隐患问题。</w:t>
      </w:r>
    </w:p>
    <w:p w14:paraId="0B232730" w14:textId="068AD04C" w:rsidR="008C31A6" w:rsidRPr="000123A2" w:rsidRDefault="00362BC4"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CD1A03" w:rsidRPr="000123A2">
        <w:rPr>
          <w:rFonts w:ascii="仿宋" w:eastAsia="仿宋" w:hAnsi="仿宋" w:cs="宋体"/>
          <w:sz w:val="24"/>
        </w:rPr>
        <w:t>3</w:t>
      </w:r>
      <w:r w:rsidRPr="000123A2">
        <w:rPr>
          <w:rFonts w:ascii="仿宋" w:eastAsia="仿宋" w:hAnsi="仿宋" w:cs="宋体"/>
          <w:sz w:val="24"/>
        </w:rPr>
        <w:t>.5</w:t>
      </w:r>
      <w:r w:rsidR="001B3905" w:rsidRPr="000123A2">
        <w:rPr>
          <w:rFonts w:ascii="仿宋" w:eastAsia="仿宋" w:hAnsi="仿宋" w:cs="宋体" w:hint="eastAsia"/>
          <w:sz w:val="24"/>
        </w:rPr>
        <w:t>经常性开展从业人员岗位应急知识教育和自救互救、避险逃生技能培训，并定期组织考核。</w:t>
      </w:r>
    </w:p>
    <w:p w14:paraId="5EA30DBD" w14:textId="1AAC6B87" w:rsidR="001B3905" w:rsidRPr="00CA1768" w:rsidRDefault="001B3905" w:rsidP="00CA1768">
      <w:pPr>
        <w:snapToGrid w:val="0"/>
        <w:spacing w:line="360" w:lineRule="auto"/>
        <w:ind w:firstLineChars="200" w:firstLine="482"/>
        <w:rPr>
          <w:rFonts w:ascii="仿宋" w:eastAsia="仿宋" w:hAnsi="仿宋" w:cs="宋体"/>
          <w:b/>
          <w:sz w:val="24"/>
        </w:rPr>
      </w:pPr>
      <w:r w:rsidRPr="00CA1768">
        <w:rPr>
          <w:rFonts w:ascii="仿宋" w:eastAsia="仿宋" w:hAnsi="仿宋" w:cs="宋体"/>
          <w:b/>
          <w:sz w:val="24"/>
        </w:rPr>
        <w:t>1</w:t>
      </w:r>
      <w:r w:rsidR="00CD1A03" w:rsidRPr="00CA1768">
        <w:rPr>
          <w:rFonts w:ascii="仿宋" w:eastAsia="仿宋" w:hAnsi="仿宋" w:cs="宋体"/>
          <w:b/>
          <w:sz w:val="24"/>
        </w:rPr>
        <w:t>4</w:t>
      </w:r>
      <w:r w:rsidR="001414B2">
        <w:rPr>
          <w:rFonts w:ascii="仿宋" w:eastAsia="仿宋" w:hAnsi="仿宋" w:cs="宋体"/>
          <w:b/>
          <w:sz w:val="24"/>
        </w:rPr>
        <w:t>.</w:t>
      </w:r>
      <w:r w:rsidRPr="00CA1768">
        <w:rPr>
          <w:rFonts w:ascii="仿宋" w:eastAsia="仿宋" w:hAnsi="仿宋" w:cs="宋体" w:hint="eastAsia"/>
          <w:b/>
          <w:sz w:val="24"/>
        </w:rPr>
        <w:t>违章和事故处置</w:t>
      </w:r>
    </w:p>
    <w:p w14:paraId="3052F96E" w14:textId="01A2E77B" w:rsidR="00362BC4" w:rsidRPr="000123A2" w:rsidRDefault="00362BC4"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CD1A03" w:rsidRPr="000123A2">
        <w:rPr>
          <w:rFonts w:ascii="仿宋" w:eastAsia="仿宋" w:hAnsi="仿宋" w:cs="宋体"/>
          <w:sz w:val="24"/>
        </w:rPr>
        <w:t>4</w:t>
      </w:r>
      <w:r w:rsidRPr="000123A2">
        <w:rPr>
          <w:rFonts w:ascii="仿宋" w:eastAsia="仿宋" w:hAnsi="仿宋" w:cs="宋体"/>
          <w:sz w:val="24"/>
        </w:rPr>
        <w:t>.1</w:t>
      </w:r>
      <w:r w:rsidRPr="000123A2">
        <w:rPr>
          <w:rFonts w:ascii="仿宋" w:eastAsia="仿宋" w:hAnsi="仿宋" w:cs="宋体" w:hint="eastAsia"/>
          <w:sz w:val="24"/>
        </w:rPr>
        <w:t>发生事故后，乙方要积极组织抢救、应急疏散工作，并及时报告，保护好现场</w:t>
      </w:r>
      <w:del w:id="24" w:author="高洋" w:date="2024-10-11T15:40:00Z">
        <w:r w:rsidRPr="000123A2" w:rsidDel="00404F7E">
          <w:rPr>
            <w:rFonts w:ascii="仿宋" w:eastAsia="仿宋" w:hAnsi="仿宋" w:cs="宋体" w:hint="eastAsia"/>
            <w:sz w:val="24"/>
          </w:rPr>
          <w:delText>，</w:delText>
        </w:r>
      </w:del>
      <w:ins w:id="25" w:author="高洋" w:date="2024-10-11T15:40:00Z">
        <w:r w:rsidR="00404F7E">
          <w:rPr>
            <w:rFonts w:ascii="仿宋" w:eastAsia="仿宋" w:hAnsi="仿宋" w:cs="宋体" w:hint="eastAsia"/>
            <w:sz w:val="24"/>
          </w:rPr>
          <w:t>。</w:t>
        </w:r>
      </w:ins>
      <w:r w:rsidRPr="000123A2">
        <w:rPr>
          <w:rFonts w:ascii="仿宋" w:eastAsia="仿宋" w:hAnsi="仿宋" w:cs="宋体" w:hint="eastAsia"/>
          <w:sz w:val="24"/>
        </w:rPr>
        <w:t>如因抢救伤员必须移动设备或设施时，必须做好记录或拍照。同时，积极配合有关部门的调查和现场勘察。作业人员非紧急情况不得动用消防器材，易燃物品应分开堆放。如有不可预见情况发生，应及时向有关</w:t>
      </w:r>
      <w:del w:id="26" w:author="高洋" w:date="2024-10-11T15:26:00Z">
        <w:r w:rsidRPr="000123A2" w:rsidDel="00F773D7">
          <w:rPr>
            <w:rFonts w:ascii="仿宋" w:eastAsia="仿宋" w:hAnsi="仿宋" w:cs="宋体" w:hint="eastAsia"/>
            <w:sz w:val="24"/>
          </w:rPr>
          <w:delText>部关</w:delText>
        </w:r>
      </w:del>
      <w:r w:rsidRPr="000123A2">
        <w:rPr>
          <w:rFonts w:ascii="仿宋" w:eastAsia="仿宋" w:hAnsi="仿宋" w:cs="宋体" w:hint="eastAsia"/>
          <w:sz w:val="24"/>
        </w:rPr>
        <w:t>部门和人员汇报，并会同甲方有关部门共同协商解决。</w:t>
      </w:r>
    </w:p>
    <w:p w14:paraId="7A37CEC5" w14:textId="7278C7A3" w:rsidR="00D13216" w:rsidRPr="000123A2" w:rsidRDefault="00362BC4" w:rsidP="00CA1768">
      <w:pPr>
        <w:snapToGrid w:val="0"/>
        <w:spacing w:before="100" w:beforeAutospacing="1" w:after="100" w:afterAutospacing="1" w:line="360" w:lineRule="auto"/>
        <w:ind w:firstLineChars="200" w:firstLine="480"/>
        <w:contextualSpacing/>
        <w:rPr>
          <w:rFonts w:ascii="仿宋" w:eastAsia="仿宋" w:hAnsi="仿宋" w:cs="宋体"/>
          <w:sz w:val="24"/>
        </w:rPr>
      </w:pPr>
      <w:r w:rsidRPr="000123A2">
        <w:rPr>
          <w:rFonts w:ascii="仿宋" w:eastAsia="仿宋" w:hAnsi="仿宋" w:cs="宋体"/>
          <w:sz w:val="24"/>
        </w:rPr>
        <w:t>1</w:t>
      </w:r>
      <w:r w:rsidR="00CD1A03" w:rsidRPr="000123A2">
        <w:rPr>
          <w:rFonts w:ascii="仿宋" w:eastAsia="仿宋" w:hAnsi="仿宋" w:cs="宋体"/>
          <w:sz w:val="24"/>
        </w:rPr>
        <w:t>4</w:t>
      </w:r>
      <w:r w:rsidRPr="000123A2">
        <w:rPr>
          <w:rFonts w:ascii="仿宋" w:eastAsia="仿宋" w:hAnsi="仿宋" w:cs="宋体"/>
          <w:sz w:val="24"/>
        </w:rPr>
        <w:t>.2</w:t>
      </w:r>
      <w:r w:rsidRPr="000123A2">
        <w:rPr>
          <w:rFonts w:ascii="仿宋" w:eastAsia="仿宋" w:hAnsi="仿宋" w:cs="宋体" w:hint="eastAsia"/>
          <w:sz w:val="24"/>
        </w:rPr>
        <w:t>因乙方</w:t>
      </w:r>
      <w:r w:rsidR="00C06AE8">
        <w:rPr>
          <w:rFonts w:ascii="仿宋" w:eastAsia="仿宋" w:hAnsi="仿宋" w:cs="宋体" w:hint="eastAsia"/>
          <w:sz w:val="24"/>
        </w:rPr>
        <w:t>违反</w:t>
      </w:r>
      <w:r w:rsidRPr="000123A2">
        <w:rPr>
          <w:rFonts w:ascii="仿宋" w:eastAsia="仿宋" w:hAnsi="仿宋" w:cs="宋体" w:hint="eastAsia"/>
          <w:sz w:val="24"/>
        </w:rPr>
        <w:t>相关规定，管理防范、防护措施不力或乙方作业人员违章等导致的各种人身伤亡、机械设备损坏、职业病、中毒、火灾、交通事故、管线破坏、建筑物破坏和其他方面安全事故事件（含未遂事故事件），事故经济责任、事故法律责任及事故善后处理</w:t>
      </w:r>
      <w:del w:id="27" w:author="徐国泰" w:date="2024-12-09T15:38:00Z">
        <w:r w:rsidRPr="000123A2" w:rsidDel="00977234">
          <w:rPr>
            <w:rFonts w:ascii="仿宋" w:eastAsia="仿宋" w:hAnsi="仿宋" w:cs="宋体" w:hint="eastAsia"/>
            <w:sz w:val="24"/>
          </w:rPr>
          <w:delText>均</w:delText>
        </w:r>
      </w:del>
      <w:r w:rsidRPr="000123A2">
        <w:rPr>
          <w:rFonts w:ascii="仿宋" w:eastAsia="仿宋" w:hAnsi="仿宋" w:cs="宋体" w:hint="eastAsia"/>
          <w:sz w:val="24"/>
        </w:rPr>
        <w:t>由乙方承担</w:t>
      </w:r>
      <w:ins w:id="28" w:author="徐国泰" w:date="2024-12-09T15:38:00Z">
        <w:r w:rsidR="00977234">
          <w:rPr>
            <w:rFonts w:ascii="仿宋" w:eastAsia="仿宋" w:hAnsi="仿宋" w:cs="宋体" w:hint="eastAsia"/>
            <w:sz w:val="24"/>
          </w:rPr>
          <w:t>相应责任</w:t>
        </w:r>
      </w:ins>
      <w:r w:rsidR="001414B2">
        <w:rPr>
          <w:rFonts w:ascii="仿宋" w:eastAsia="仿宋" w:hAnsi="仿宋" w:cs="宋体" w:hint="eastAsia"/>
          <w:sz w:val="24"/>
        </w:rPr>
        <w:t>。</w:t>
      </w:r>
      <w:r w:rsidRPr="000123A2">
        <w:rPr>
          <w:rFonts w:ascii="仿宋" w:eastAsia="仿宋" w:hAnsi="仿宋" w:cs="宋体" w:hint="eastAsia"/>
          <w:sz w:val="24"/>
        </w:rPr>
        <w:t>给甲方造成损失（含声誉影响）时，甲方有权要求乙方赔偿经济损失，可在</w:t>
      </w:r>
      <w:r w:rsidR="003A1C25">
        <w:rPr>
          <w:rFonts w:ascii="仿宋" w:eastAsia="仿宋" w:hAnsi="仿宋" w:cs="宋体" w:hint="eastAsia"/>
          <w:sz w:val="24"/>
        </w:rPr>
        <w:t>支付结算时</w:t>
      </w:r>
      <w:r w:rsidRPr="000123A2">
        <w:rPr>
          <w:rFonts w:ascii="仿宋" w:eastAsia="仿宋" w:hAnsi="仿宋" w:cs="宋体" w:hint="eastAsia"/>
          <w:sz w:val="24"/>
        </w:rPr>
        <w:t>直接扣除。同时，乙方还需接受甲方单位或地方政府有关部门的处罚。甲方未履行监督管理职责的，追究相关人员的责任。</w:t>
      </w:r>
    </w:p>
    <w:p w14:paraId="18F5E30A" w14:textId="77777777" w:rsidR="009D0D63" w:rsidRDefault="00D13216" w:rsidP="009D0D63">
      <w:pPr>
        <w:snapToGrid w:val="0"/>
        <w:spacing w:line="360" w:lineRule="auto"/>
        <w:ind w:firstLineChars="200" w:firstLine="480"/>
        <w:contextualSpacing/>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4</w:t>
      </w:r>
      <w:r w:rsidRPr="000123A2">
        <w:rPr>
          <w:rFonts w:ascii="仿宋" w:eastAsia="仿宋" w:hAnsi="仿宋" w:cs="宋体"/>
          <w:sz w:val="24"/>
        </w:rPr>
        <w:t>.3</w:t>
      </w:r>
      <w:r w:rsidRPr="000123A2">
        <w:rPr>
          <w:rFonts w:ascii="仿宋" w:eastAsia="仿宋" w:hAnsi="仿宋" w:cs="宋体" w:hint="eastAsia"/>
          <w:sz w:val="24"/>
        </w:rPr>
        <w:t>乙方应加强安全管理，出现违章行为，</w:t>
      </w:r>
      <w:r w:rsidR="009D0D63" w:rsidRPr="009D0D63">
        <w:rPr>
          <w:rFonts w:ascii="仿宋" w:eastAsia="仿宋" w:hAnsi="仿宋" w:cs="宋体" w:hint="eastAsia"/>
          <w:sz w:val="24"/>
        </w:rPr>
        <w:t>甲方有权采取约谈、罚款或终止合同等措施。</w:t>
      </w:r>
    </w:p>
    <w:p w14:paraId="20E30D1D" w14:textId="448024F7" w:rsidR="001B3905" w:rsidRPr="000123A2" w:rsidRDefault="001B3905" w:rsidP="009D0D63">
      <w:pPr>
        <w:snapToGrid w:val="0"/>
        <w:spacing w:line="360" w:lineRule="auto"/>
        <w:ind w:firstLineChars="200" w:firstLine="482"/>
        <w:contextualSpacing/>
        <w:rPr>
          <w:rFonts w:ascii="仿宋" w:eastAsia="仿宋" w:hAnsi="仿宋" w:cs="宋体"/>
          <w:b/>
          <w:sz w:val="24"/>
        </w:rPr>
      </w:pPr>
      <w:r w:rsidRPr="000123A2">
        <w:rPr>
          <w:rFonts w:ascii="仿宋" w:eastAsia="仿宋" w:hAnsi="仿宋" w:cs="宋体" w:hint="eastAsia"/>
          <w:b/>
          <w:sz w:val="24"/>
        </w:rPr>
        <w:t>1</w:t>
      </w:r>
      <w:r w:rsidR="00CD1A03" w:rsidRPr="000123A2">
        <w:rPr>
          <w:rFonts w:ascii="仿宋" w:eastAsia="仿宋" w:hAnsi="仿宋" w:cs="宋体"/>
          <w:b/>
          <w:sz w:val="24"/>
        </w:rPr>
        <w:t>5</w:t>
      </w:r>
      <w:r w:rsidR="003A1C25">
        <w:rPr>
          <w:rFonts w:ascii="仿宋" w:eastAsia="仿宋" w:hAnsi="仿宋" w:cs="宋体"/>
          <w:b/>
          <w:sz w:val="24"/>
        </w:rPr>
        <w:t>.</w:t>
      </w:r>
      <w:r w:rsidRPr="000123A2">
        <w:rPr>
          <w:rFonts w:ascii="仿宋" w:eastAsia="仿宋" w:hAnsi="仿宋" w:cs="宋体" w:hint="eastAsia"/>
          <w:b/>
          <w:sz w:val="24"/>
        </w:rPr>
        <w:t>违约责任追究</w:t>
      </w:r>
    </w:p>
    <w:p w14:paraId="417AD439" w14:textId="2C865321" w:rsidR="00003B51" w:rsidRPr="000123A2" w:rsidRDefault="00003B51"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5</w:t>
      </w:r>
      <w:r w:rsidRPr="000123A2">
        <w:rPr>
          <w:rFonts w:ascii="仿宋" w:eastAsia="仿宋" w:hAnsi="仿宋" w:cs="宋体"/>
          <w:sz w:val="24"/>
        </w:rPr>
        <w:t>.1</w:t>
      </w:r>
      <w:r w:rsidRPr="000123A2">
        <w:rPr>
          <w:rFonts w:ascii="仿宋" w:eastAsia="仿宋" w:hAnsi="仿宋" w:cs="宋体" w:hint="eastAsia"/>
          <w:sz w:val="24"/>
        </w:rPr>
        <w:t>对</w:t>
      </w:r>
      <w:r w:rsidR="00D931EA">
        <w:rPr>
          <w:rFonts w:ascii="仿宋" w:eastAsia="仿宋" w:hAnsi="仿宋" w:cs="宋体" w:hint="eastAsia"/>
          <w:sz w:val="24"/>
        </w:rPr>
        <w:t>乙方</w:t>
      </w:r>
      <w:r w:rsidRPr="000123A2">
        <w:rPr>
          <w:rFonts w:ascii="仿宋" w:eastAsia="仿宋" w:hAnsi="仿宋" w:cs="宋体" w:hint="eastAsia"/>
          <w:sz w:val="24"/>
        </w:rPr>
        <w:t>不遵守甲方安全管理的行为，甲方有权对</w:t>
      </w:r>
      <w:r w:rsidR="00D931EA">
        <w:rPr>
          <w:rFonts w:ascii="仿宋" w:eastAsia="仿宋" w:hAnsi="仿宋" w:cs="宋体" w:hint="eastAsia"/>
          <w:sz w:val="24"/>
        </w:rPr>
        <w:t>乙方</w:t>
      </w:r>
      <w:r w:rsidRPr="000123A2">
        <w:rPr>
          <w:rFonts w:ascii="仿宋" w:eastAsia="仿宋" w:hAnsi="仿宋" w:cs="宋体" w:hint="eastAsia"/>
          <w:sz w:val="24"/>
        </w:rPr>
        <w:t>进行约谈，</w:t>
      </w:r>
      <w:ins w:id="29" w:author="高洋" w:date="2024-10-11T15:36:00Z">
        <w:r w:rsidR="00D25972">
          <w:rPr>
            <w:rFonts w:ascii="仿宋" w:eastAsia="仿宋" w:hAnsi="仿宋" w:cs="宋体" w:hint="eastAsia"/>
            <w:sz w:val="24"/>
          </w:rPr>
          <w:t>并</w:t>
        </w:r>
      </w:ins>
      <w:del w:id="30" w:author="高洋" w:date="2024-10-11T15:36:00Z">
        <w:r w:rsidRPr="000123A2" w:rsidDel="00D25972">
          <w:rPr>
            <w:rFonts w:ascii="仿宋" w:eastAsia="仿宋" w:hAnsi="仿宋" w:cs="宋体" w:hint="eastAsia"/>
            <w:sz w:val="24"/>
          </w:rPr>
          <w:delText>并</w:delText>
        </w:r>
      </w:del>
      <w:r w:rsidRPr="000123A2">
        <w:rPr>
          <w:rFonts w:ascii="仿宋" w:eastAsia="仿宋" w:hAnsi="仿宋" w:cs="宋体" w:hint="eastAsia"/>
          <w:sz w:val="24"/>
        </w:rPr>
        <w:t>根据情节</w:t>
      </w:r>
      <w:ins w:id="31" w:author="高洋" w:date="2024-10-11T15:36:00Z">
        <w:r w:rsidR="00244CAA">
          <w:rPr>
            <w:rFonts w:ascii="仿宋" w:eastAsia="仿宋" w:hAnsi="仿宋" w:cs="宋体" w:hint="eastAsia"/>
            <w:sz w:val="24"/>
          </w:rPr>
          <w:t>严重性</w:t>
        </w:r>
      </w:ins>
      <w:del w:id="32" w:author="高洋" w:date="2024-10-11T15:35:00Z">
        <w:r w:rsidRPr="000123A2" w:rsidDel="003F71E1">
          <w:rPr>
            <w:rFonts w:ascii="仿宋" w:eastAsia="仿宋" w:hAnsi="仿宋" w:cs="宋体" w:hint="eastAsia"/>
            <w:sz w:val="24"/>
          </w:rPr>
          <w:delText>严重</w:delText>
        </w:r>
      </w:del>
      <w:r w:rsidRPr="000123A2">
        <w:rPr>
          <w:rFonts w:ascii="仿宋" w:eastAsia="仿宋" w:hAnsi="仿宋" w:cs="宋体" w:hint="eastAsia"/>
          <w:sz w:val="24"/>
        </w:rPr>
        <w:t>处以</w:t>
      </w:r>
      <w:r w:rsidRPr="000123A2">
        <w:rPr>
          <w:rFonts w:ascii="仿宋" w:eastAsia="仿宋" w:hAnsi="仿宋" w:cs="宋体" w:hint="eastAsia"/>
          <w:sz w:val="24"/>
          <w:u w:val="single"/>
        </w:rPr>
        <w:t xml:space="preserve"> </w:t>
      </w:r>
      <w:r w:rsidRPr="000123A2">
        <w:rPr>
          <w:rFonts w:ascii="仿宋" w:eastAsia="仿宋" w:hAnsi="仿宋" w:cs="宋体"/>
          <w:sz w:val="24"/>
          <w:u w:val="single"/>
        </w:rPr>
        <w:t xml:space="preserve">       </w:t>
      </w:r>
      <w:r w:rsidRPr="000123A2">
        <w:rPr>
          <w:rFonts w:ascii="仿宋" w:eastAsia="仿宋" w:hAnsi="仿宋" w:cs="宋体" w:hint="eastAsia"/>
          <w:sz w:val="24"/>
          <w:u w:val="single"/>
        </w:rPr>
        <w:t xml:space="preserve">元至 </w:t>
      </w:r>
      <w:r w:rsidRPr="000123A2">
        <w:rPr>
          <w:rFonts w:ascii="仿宋" w:eastAsia="仿宋" w:hAnsi="仿宋" w:cs="宋体"/>
          <w:sz w:val="24"/>
          <w:u w:val="single"/>
        </w:rPr>
        <w:t xml:space="preserve">     </w:t>
      </w:r>
      <w:r w:rsidRPr="000123A2">
        <w:rPr>
          <w:rFonts w:ascii="仿宋" w:eastAsia="仿宋" w:hAnsi="仿宋" w:cs="宋体" w:hint="eastAsia"/>
          <w:sz w:val="24"/>
          <w:u w:val="single"/>
        </w:rPr>
        <w:t>元的罚款。</w:t>
      </w:r>
    </w:p>
    <w:p w14:paraId="202C5B83" w14:textId="00CF51EB" w:rsidR="00003B51" w:rsidRPr="000123A2" w:rsidRDefault="00003B51"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sz w:val="24"/>
        </w:rPr>
        <w:t>1</w:t>
      </w:r>
      <w:r w:rsidR="00CD1A03" w:rsidRPr="000123A2">
        <w:rPr>
          <w:rFonts w:ascii="仿宋" w:eastAsia="仿宋" w:hAnsi="仿宋" w:cs="宋体"/>
          <w:sz w:val="24"/>
        </w:rPr>
        <w:t>5</w:t>
      </w:r>
      <w:r w:rsidRPr="000123A2">
        <w:rPr>
          <w:rFonts w:ascii="仿宋" w:eastAsia="仿宋" w:hAnsi="仿宋" w:cs="宋体"/>
          <w:sz w:val="24"/>
        </w:rPr>
        <w:t>.2</w:t>
      </w:r>
      <w:r w:rsidRPr="000123A2">
        <w:rPr>
          <w:rFonts w:ascii="仿宋" w:eastAsia="仿宋" w:hAnsi="仿宋" w:cs="宋体" w:hint="eastAsia"/>
          <w:sz w:val="24"/>
        </w:rPr>
        <w:t>对</w:t>
      </w:r>
      <w:r w:rsidR="00D931EA">
        <w:rPr>
          <w:rFonts w:ascii="仿宋" w:eastAsia="仿宋" w:hAnsi="仿宋" w:cs="宋体" w:hint="eastAsia"/>
          <w:sz w:val="24"/>
        </w:rPr>
        <w:t>乙方</w:t>
      </w:r>
      <w:ins w:id="33" w:author="高洋" w:date="2024-10-11T15:36:00Z">
        <w:r w:rsidR="00D25972">
          <w:rPr>
            <w:rFonts w:ascii="仿宋" w:eastAsia="仿宋" w:hAnsi="仿宋" w:cs="宋体" w:hint="eastAsia"/>
            <w:sz w:val="24"/>
          </w:rPr>
          <w:t>所</w:t>
        </w:r>
      </w:ins>
      <w:r w:rsidRPr="000123A2">
        <w:rPr>
          <w:rFonts w:ascii="仿宋" w:eastAsia="仿宋" w:hAnsi="仿宋" w:cs="宋体" w:hint="eastAsia"/>
          <w:sz w:val="24"/>
        </w:rPr>
        <w:t>导致事故的处罚，</w:t>
      </w:r>
      <w:del w:id="34" w:author="高洋" w:date="2024-10-11T15:36:00Z">
        <w:r w:rsidRPr="000123A2" w:rsidDel="00D25972">
          <w:rPr>
            <w:rFonts w:ascii="仿宋" w:eastAsia="仿宋" w:hAnsi="仿宋" w:cs="宋体" w:hint="eastAsia"/>
            <w:sz w:val="24"/>
          </w:rPr>
          <w:delText>视</w:delText>
        </w:r>
      </w:del>
      <w:ins w:id="35" w:author="高洋" w:date="2024-10-11T15:36:00Z">
        <w:r w:rsidR="00D25972">
          <w:rPr>
            <w:rFonts w:ascii="仿宋" w:eastAsia="仿宋" w:hAnsi="仿宋" w:cs="宋体" w:hint="eastAsia"/>
            <w:sz w:val="24"/>
          </w:rPr>
          <w:t>根据</w:t>
        </w:r>
      </w:ins>
      <w:r w:rsidRPr="000123A2">
        <w:rPr>
          <w:rFonts w:ascii="仿宋" w:eastAsia="仿宋" w:hAnsi="仿宋" w:cs="宋体" w:hint="eastAsia"/>
          <w:sz w:val="24"/>
        </w:rPr>
        <w:t>事故后果</w:t>
      </w:r>
      <w:del w:id="36" w:author="高洋" w:date="2024-10-11T15:36:00Z">
        <w:r w:rsidRPr="000123A2" w:rsidDel="00D25972">
          <w:rPr>
            <w:rFonts w:ascii="仿宋" w:eastAsia="仿宋" w:hAnsi="仿宋" w:cs="宋体" w:hint="eastAsia"/>
            <w:sz w:val="24"/>
          </w:rPr>
          <w:delText>的</w:delText>
        </w:r>
      </w:del>
      <w:r w:rsidRPr="000123A2">
        <w:rPr>
          <w:rFonts w:ascii="仿宋" w:eastAsia="仿宋" w:hAnsi="仿宋" w:cs="宋体" w:hint="eastAsia"/>
          <w:sz w:val="24"/>
        </w:rPr>
        <w:t>严重性处以</w:t>
      </w:r>
      <w:r w:rsidRPr="000123A2">
        <w:rPr>
          <w:rFonts w:ascii="仿宋" w:eastAsia="仿宋" w:hAnsi="仿宋" w:cs="宋体" w:hint="eastAsia"/>
          <w:sz w:val="24"/>
          <w:u w:val="single"/>
        </w:rPr>
        <w:t xml:space="preserve"> </w:t>
      </w:r>
      <w:r w:rsidRPr="000123A2">
        <w:rPr>
          <w:rFonts w:ascii="仿宋" w:eastAsia="仿宋" w:hAnsi="仿宋" w:cs="宋体"/>
          <w:sz w:val="24"/>
          <w:u w:val="single"/>
        </w:rPr>
        <w:t xml:space="preserve">   </w:t>
      </w:r>
      <w:r w:rsidRPr="000123A2">
        <w:rPr>
          <w:rFonts w:ascii="仿宋" w:eastAsia="仿宋" w:hAnsi="仿宋" w:cs="宋体" w:hint="eastAsia"/>
          <w:sz w:val="24"/>
        </w:rPr>
        <w:t>万元以上罚款，相关责任人构成犯罪事实的，依法追究刑事、民事或行政责任。</w:t>
      </w:r>
    </w:p>
    <w:p w14:paraId="60BF6B08" w14:textId="06716E2C" w:rsidR="00D13216" w:rsidRPr="000123A2" w:rsidRDefault="00003B51"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5</w:t>
      </w:r>
      <w:r w:rsidRPr="000123A2">
        <w:rPr>
          <w:rFonts w:ascii="仿宋" w:eastAsia="仿宋" w:hAnsi="仿宋" w:cs="宋体"/>
          <w:sz w:val="24"/>
        </w:rPr>
        <w:t>.3</w:t>
      </w:r>
      <w:r w:rsidRPr="000123A2">
        <w:rPr>
          <w:rFonts w:ascii="仿宋" w:eastAsia="仿宋" w:hAnsi="仿宋" w:cs="宋体" w:hint="eastAsia"/>
          <w:sz w:val="24"/>
        </w:rPr>
        <w:t>其他违约责任</w:t>
      </w:r>
      <w:r w:rsidR="00D13216" w:rsidRPr="000123A2">
        <w:rPr>
          <w:rFonts w:ascii="仿宋" w:eastAsia="仿宋" w:hAnsi="仿宋" w:cs="宋体" w:hint="eastAsia"/>
          <w:sz w:val="24"/>
        </w:rPr>
        <w:t>严格按照合同</w:t>
      </w:r>
      <w:r w:rsidRPr="000123A2">
        <w:rPr>
          <w:rFonts w:ascii="仿宋" w:eastAsia="仿宋" w:hAnsi="仿宋" w:cs="宋体" w:hint="eastAsia"/>
          <w:sz w:val="24"/>
        </w:rPr>
        <w:t>约定的条款执行。</w:t>
      </w:r>
    </w:p>
    <w:p w14:paraId="2A7A05D2" w14:textId="6764C910" w:rsidR="00507F17" w:rsidRPr="000123A2" w:rsidRDefault="001B3905" w:rsidP="00CA1768">
      <w:pPr>
        <w:snapToGrid w:val="0"/>
        <w:spacing w:line="360" w:lineRule="auto"/>
        <w:ind w:firstLineChars="200" w:firstLine="482"/>
        <w:rPr>
          <w:rFonts w:ascii="仿宋" w:eastAsia="仿宋" w:hAnsi="仿宋" w:cs="宋体"/>
          <w:b/>
          <w:sz w:val="24"/>
        </w:rPr>
      </w:pPr>
      <w:r w:rsidRPr="000123A2">
        <w:rPr>
          <w:rFonts w:ascii="仿宋" w:eastAsia="仿宋" w:hAnsi="仿宋" w:cs="宋体" w:hint="eastAsia"/>
          <w:b/>
          <w:sz w:val="24"/>
        </w:rPr>
        <w:t>1</w:t>
      </w:r>
      <w:r w:rsidR="00CD1A03" w:rsidRPr="000123A2">
        <w:rPr>
          <w:rFonts w:ascii="仿宋" w:eastAsia="仿宋" w:hAnsi="仿宋" w:cs="宋体"/>
          <w:b/>
          <w:sz w:val="24"/>
        </w:rPr>
        <w:t>6</w:t>
      </w:r>
      <w:r w:rsidR="003A1C25">
        <w:rPr>
          <w:rFonts w:ascii="仿宋" w:eastAsia="仿宋" w:hAnsi="仿宋" w:cs="宋体" w:hint="eastAsia"/>
          <w:b/>
          <w:sz w:val="24"/>
        </w:rPr>
        <w:t>.</w:t>
      </w:r>
      <w:r w:rsidRPr="000123A2">
        <w:rPr>
          <w:rFonts w:ascii="仿宋" w:eastAsia="仿宋" w:hAnsi="仿宋" w:cs="宋体" w:hint="eastAsia"/>
          <w:b/>
          <w:sz w:val="24"/>
        </w:rPr>
        <w:t>考核和合同终止</w:t>
      </w:r>
    </w:p>
    <w:p w14:paraId="263E230E" w14:textId="33369E92" w:rsidR="00003B51" w:rsidRPr="000123A2" w:rsidRDefault="00003B51"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6</w:t>
      </w:r>
      <w:r w:rsidRPr="000123A2">
        <w:rPr>
          <w:rFonts w:ascii="仿宋" w:eastAsia="仿宋" w:hAnsi="仿宋" w:cs="宋体"/>
          <w:sz w:val="24"/>
        </w:rPr>
        <w:t>.1</w:t>
      </w:r>
      <w:r w:rsidRPr="000123A2">
        <w:rPr>
          <w:rFonts w:ascii="仿宋" w:eastAsia="仿宋" w:hAnsi="仿宋" w:cs="宋体" w:hint="eastAsia"/>
          <w:sz w:val="24"/>
        </w:rPr>
        <w:t>乙方违反此协议的，考核</w:t>
      </w:r>
      <w:r w:rsidR="00AF551F" w:rsidRPr="000123A2">
        <w:rPr>
          <w:rFonts w:ascii="仿宋" w:eastAsia="仿宋" w:hAnsi="仿宋" w:cs="宋体" w:hint="eastAsia"/>
          <w:sz w:val="24"/>
        </w:rPr>
        <w:t>扣款</w:t>
      </w:r>
      <w:r w:rsidRPr="000123A2">
        <w:rPr>
          <w:rFonts w:ascii="仿宋" w:eastAsia="仿宋" w:hAnsi="仿宋" w:cs="宋体" w:hint="eastAsia"/>
          <w:sz w:val="24"/>
        </w:rPr>
        <w:t>在</w:t>
      </w:r>
      <w:r w:rsidR="00AF551F" w:rsidRPr="000123A2">
        <w:rPr>
          <w:rFonts w:ascii="仿宋" w:eastAsia="仿宋" w:hAnsi="仿宋" w:cs="宋体" w:hint="eastAsia"/>
          <w:sz w:val="24"/>
        </w:rPr>
        <w:t>支付结算时兑现。</w:t>
      </w:r>
    </w:p>
    <w:p w14:paraId="38D39ACA" w14:textId="77777777" w:rsidR="00AF551F" w:rsidRPr="000123A2" w:rsidRDefault="00AF551F"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6</w:t>
      </w:r>
      <w:r w:rsidRPr="000123A2">
        <w:rPr>
          <w:rFonts w:ascii="仿宋" w:eastAsia="仿宋" w:hAnsi="仿宋" w:cs="宋体"/>
          <w:sz w:val="24"/>
        </w:rPr>
        <w:t>.2</w:t>
      </w:r>
      <w:r w:rsidRPr="000123A2">
        <w:rPr>
          <w:rFonts w:ascii="仿宋" w:eastAsia="仿宋" w:hAnsi="仿宋" w:cs="宋体" w:hint="eastAsia"/>
          <w:sz w:val="24"/>
        </w:rPr>
        <w:t>乙方出现约谈次数达到</w:t>
      </w:r>
      <w:r w:rsidR="005769DE" w:rsidRPr="000123A2">
        <w:rPr>
          <w:rFonts w:ascii="仿宋" w:eastAsia="仿宋" w:hAnsi="仿宋" w:cs="宋体"/>
          <w:sz w:val="24"/>
          <w:u w:val="single"/>
        </w:rPr>
        <w:t xml:space="preserve">     </w:t>
      </w:r>
      <w:r w:rsidRPr="000123A2">
        <w:rPr>
          <w:rFonts w:ascii="仿宋" w:eastAsia="仿宋" w:hAnsi="仿宋" w:cs="宋体" w:hint="eastAsia"/>
          <w:sz w:val="24"/>
        </w:rPr>
        <w:t>次，或发生</w:t>
      </w:r>
      <w:r w:rsidRPr="000123A2">
        <w:rPr>
          <w:rFonts w:ascii="仿宋" w:eastAsia="仿宋" w:hAnsi="仿宋" w:cs="宋体" w:hint="eastAsia"/>
          <w:sz w:val="24"/>
          <w:u w:val="single"/>
        </w:rPr>
        <w:t xml:space="preserve"> </w:t>
      </w:r>
      <w:r w:rsidRPr="000123A2">
        <w:rPr>
          <w:rFonts w:ascii="仿宋" w:eastAsia="仿宋" w:hAnsi="仿宋" w:cs="宋体"/>
          <w:sz w:val="24"/>
          <w:u w:val="single"/>
        </w:rPr>
        <w:t xml:space="preserve">    </w:t>
      </w:r>
      <w:r w:rsidRPr="000123A2">
        <w:rPr>
          <w:rFonts w:ascii="仿宋" w:eastAsia="仿宋" w:hAnsi="仿宋" w:cs="宋体" w:hint="eastAsia"/>
          <w:sz w:val="24"/>
        </w:rPr>
        <w:t>及以上事故（一般</w:t>
      </w:r>
      <w:r w:rsidR="005769DE" w:rsidRPr="000123A2">
        <w:rPr>
          <w:rFonts w:ascii="仿宋" w:eastAsia="仿宋" w:hAnsi="仿宋" w:cs="宋体" w:hint="eastAsia"/>
          <w:sz w:val="24"/>
        </w:rPr>
        <w:t>/</w:t>
      </w:r>
      <w:r w:rsidRPr="000123A2">
        <w:rPr>
          <w:rFonts w:ascii="仿宋" w:eastAsia="仿宋" w:hAnsi="仿宋" w:cs="宋体" w:hint="eastAsia"/>
          <w:sz w:val="24"/>
        </w:rPr>
        <w:t>较大</w:t>
      </w:r>
      <w:r w:rsidR="005769DE" w:rsidRPr="000123A2">
        <w:rPr>
          <w:rFonts w:ascii="仿宋" w:eastAsia="仿宋" w:hAnsi="仿宋" w:cs="宋体" w:hint="eastAsia"/>
          <w:sz w:val="24"/>
        </w:rPr>
        <w:t>/</w:t>
      </w:r>
      <w:r w:rsidRPr="000123A2">
        <w:rPr>
          <w:rFonts w:ascii="仿宋" w:eastAsia="仿宋" w:hAnsi="仿宋" w:cs="宋体" w:hint="eastAsia"/>
          <w:sz w:val="24"/>
        </w:rPr>
        <w:t>重大</w:t>
      </w:r>
      <w:r w:rsidR="005769DE" w:rsidRPr="000123A2">
        <w:rPr>
          <w:rFonts w:ascii="仿宋" w:eastAsia="仿宋" w:hAnsi="仿宋" w:cs="宋体" w:hint="eastAsia"/>
          <w:sz w:val="24"/>
        </w:rPr>
        <w:t>/</w:t>
      </w:r>
      <w:r w:rsidRPr="000123A2">
        <w:rPr>
          <w:rFonts w:ascii="仿宋" w:eastAsia="仿宋" w:hAnsi="仿宋" w:cs="宋体" w:hint="eastAsia"/>
          <w:sz w:val="24"/>
        </w:rPr>
        <w:t>特别重大），</w:t>
      </w:r>
      <w:r w:rsidR="005769DE" w:rsidRPr="000123A2">
        <w:rPr>
          <w:rFonts w:ascii="仿宋" w:eastAsia="仿宋" w:hAnsi="仿宋" w:cs="宋体" w:hint="eastAsia"/>
          <w:sz w:val="24"/>
        </w:rPr>
        <w:t>甲方有权解除合同。</w:t>
      </w:r>
    </w:p>
    <w:p w14:paraId="28E614E5" w14:textId="7B138CC1" w:rsidR="00AF551F" w:rsidRPr="000123A2" w:rsidRDefault="00AF551F" w:rsidP="00CA1768">
      <w:pPr>
        <w:snapToGrid w:val="0"/>
        <w:spacing w:line="360" w:lineRule="auto"/>
        <w:ind w:firstLineChars="200" w:firstLine="480"/>
        <w:rPr>
          <w:rFonts w:ascii="仿宋" w:eastAsia="仿宋" w:hAnsi="仿宋" w:cs="宋体"/>
          <w:sz w:val="24"/>
        </w:rPr>
      </w:pPr>
      <w:r w:rsidRPr="000123A2">
        <w:rPr>
          <w:rFonts w:ascii="仿宋" w:eastAsia="仿宋" w:hAnsi="仿宋" w:cs="宋体" w:hint="eastAsia"/>
          <w:sz w:val="24"/>
        </w:rPr>
        <w:t>1</w:t>
      </w:r>
      <w:r w:rsidR="00CD1A03" w:rsidRPr="000123A2">
        <w:rPr>
          <w:rFonts w:ascii="仿宋" w:eastAsia="仿宋" w:hAnsi="仿宋" w:cs="宋体"/>
          <w:sz w:val="24"/>
        </w:rPr>
        <w:t>6</w:t>
      </w:r>
      <w:r w:rsidRPr="000123A2">
        <w:rPr>
          <w:rFonts w:ascii="仿宋" w:eastAsia="仿宋" w:hAnsi="仿宋" w:cs="宋体"/>
          <w:sz w:val="24"/>
        </w:rPr>
        <w:t>.</w:t>
      </w:r>
      <w:r w:rsidR="005769DE" w:rsidRPr="000123A2">
        <w:rPr>
          <w:rFonts w:ascii="仿宋" w:eastAsia="仿宋" w:hAnsi="仿宋" w:cs="宋体"/>
          <w:sz w:val="24"/>
        </w:rPr>
        <w:t>3</w:t>
      </w:r>
      <w:r w:rsidRPr="000123A2">
        <w:rPr>
          <w:rFonts w:ascii="仿宋" w:eastAsia="仿宋" w:hAnsi="仿宋" w:cs="宋体" w:hint="eastAsia"/>
          <w:sz w:val="24"/>
        </w:rPr>
        <w:t>本协议作为</w:t>
      </w:r>
      <w:del w:id="37" w:author="高洋" w:date="2024-10-11T15:33:00Z">
        <w:r w:rsidRPr="000123A2" w:rsidDel="00EF1395">
          <w:rPr>
            <w:rFonts w:ascii="仿宋" w:eastAsia="仿宋" w:hAnsi="仿宋" w:cs="宋体" w:hint="eastAsia"/>
            <w:sz w:val="24"/>
          </w:rPr>
          <w:delText>双方签订</w:delText>
        </w:r>
      </w:del>
      <w:r w:rsidRPr="000123A2">
        <w:rPr>
          <w:rFonts w:ascii="仿宋" w:eastAsia="仿宋" w:hAnsi="仿宋" w:cs="宋体" w:hint="eastAsia"/>
          <w:sz w:val="24"/>
        </w:rPr>
        <w:t>合同的附件</w:t>
      </w:r>
      <w:r w:rsidR="000C4169">
        <w:rPr>
          <w:rFonts w:ascii="仿宋" w:eastAsia="仿宋" w:hAnsi="仿宋" w:cs="宋体" w:hint="eastAsia"/>
          <w:sz w:val="24"/>
        </w:rPr>
        <w:t>，</w:t>
      </w:r>
      <w:ins w:id="38" w:author="高洋" w:date="2024-10-11T15:33:00Z">
        <w:r w:rsidR="00D6517E">
          <w:rPr>
            <w:rFonts w:ascii="仿宋" w:eastAsia="仿宋" w:hAnsi="仿宋" w:cs="宋体" w:hint="eastAsia"/>
            <w:sz w:val="24"/>
          </w:rPr>
          <w:t>与合同</w:t>
        </w:r>
      </w:ins>
      <w:r w:rsidRPr="000123A2">
        <w:rPr>
          <w:rFonts w:ascii="仿宋" w:eastAsia="仿宋" w:hAnsi="仿宋" w:cs="宋体" w:hint="eastAsia"/>
          <w:sz w:val="24"/>
        </w:rPr>
        <w:t>具有同等法律效力,合同期满</w:t>
      </w:r>
      <w:r w:rsidR="000C4169">
        <w:rPr>
          <w:rFonts w:ascii="仿宋" w:eastAsia="仿宋" w:hAnsi="仿宋" w:cs="宋体" w:hint="eastAsia"/>
          <w:sz w:val="24"/>
        </w:rPr>
        <w:t>，</w:t>
      </w:r>
      <w:ins w:id="39" w:author="高洋" w:date="2024-10-11T15:33:00Z">
        <w:r w:rsidR="00D6517E" w:rsidRPr="000123A2">
          <w:rPr>
            <w:rFonts w:ascii="仿宋" w:eastAsia="仿宋" w:hAnsi="仿宋" w:cs="宋体" w:hint="eastAsia"/>
            <w:sz w:val="24"/>
          </w:rPr>
          <w:t>协议</w:t>
        </w:r>
      </w:ins>
      <w:del w:id="40" w:author="高洋" w:date="2024-10-11T15:34:00Z">
        <w:r w:rsidRPr="000123A2" w:rsidDel="00D6517E">
          <w:rPr>
            <w:rFonts w:ascii="仿宋" w:eastAsia="仿宋" w:hAnsi="仿宋" w:cs="宋体" w:hint="eastAsia"/>
            <w:sz w:val="24"/>
          </w:rPr>
          <w:delText>合同</w:delText>
        </w:r>
      </w:del>
      <w:r w:rsidRPr="000123A2">
        <w:rPr>
          <w:rFonts w:ascii="仿宋" w:eastAsia="仿宋" w:hAnsi="仿宋" w:cs="宋体" w:hint="eastAsia"/>
          <w:sz w:val="24"/>
        </w:rPr>
        <w:t>与</w:t>
      </w:r>
      <w:ins w:id="41" w:author="高洋" w:date="2024-10-11T15:34:00Z">
        <w:r w:rsidR="00D6517E" w:rsidRPr="000123A2">
          <w:rPr>
            <w:rFonts w:ascii="仿宋" w:eastAsia="仿宋" w:hAnsi="仿宋" w:cs="宋体" w:hint="eastAsia"/>
            <w:sz w:val="24"/>
          </w:rPr>
          <w:t>合同</w:t>
        </w:r>
      </w:ins>
      <w:del w:id="42" w:author="高洋" w:date="2024-10-11T15:33:00Z">
        <w:r w:rsidRPr="000123A2" w:rsidDel="00D6517E">
          <w:rPr>
            <w:rFonts w:ascii="仿宋" w:eastAsia="仿宋" w:hAnsi="仿宋" w:cs="宋体" w:hint="eastAsia"/>
            <w:sz w:val="24"/>
          </w:rPr>
          <w:delText>协议</w:delText>
        </w:r>
      </w:del>
      <w:r w:rsidRPr="000123A2">
        <w:rPr>
          <w:rFonts w:ascii="仿宋" w:eastAsia="仿宋" w:hAnsi="仿宋" w:cs="宋体" w:hint="eastAsia"/>
          <w:sz w:val="24"/>
        </w:rPr>
        <w:t>同时终止。</w:t>
      </w:r>
    </w:p>
    <w:tbl>
      <w:tblPr>
        <w:tblW w:w="5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43" w:author="高洋" w:date="2024-10-11T15:32:00Z">
          <w:tblPr>
            <w:tblW w:w="5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2239"/>
        <w:gridCol w:w="2433"/>
        <w:gridCol w:w="2268"/>
        <w:gridCol w:w="2104"/>
        <w:tblGridChange w:id="44">
          <w:tblGrid>
            <w:gridCol w:w="2239"/>
            <w:gridCol w:w="2433"/>
            <w:gridCol w:w="2124"/>
            <w:gridCol w:w="2248"/>
          </w:tblGrid>
        </w:tblGridChange>
      </w:tblGrid>
      <w:tr w:rsidR="000123A2" w:rsidRPr="000123A2" w14:paraId="4FA3272F" w14:textId="77777777" w:rsidTr="00300878">
        <w:trPr>
          <w:trHeight w:val="1868"/>
          <w:jc w:val="center"/>
          <w:trPrChange w:id="45" w:author="高洋" w:date="2024-10-11T15:32:00Z">
            <w:trPr>
              <w:trHeight w:val="1868"/>
              <w:jc w:val="center"/>
            </w:trPr>
          </w:trPrChange>
        </w:trPr>
        <w:tc>
          <w:tcPr>
            <w:tcW w:w="1238" w:type="pct"/>
            <w:tcBorders>
              <w:top w:val="single" w:sz="4" w:space="0" w:color="auto"/>
              <w:left w:val="single" w:sz="4" w:space="0" w:color="auto"/>
              <w:bottom w:val="single" w:sz="4" w:space="0" w:color="auto"/>
              <w:right w:val="single" w:sz="4" w:space="0" w:color="auto"/>
            </w:tcBorders>
            <w:vAlign w:val="center"/>
            <w:tcPrChange w:id="46" w:author="高洋" w:date="2024-10-11T15:32:00Z">
              <w:tcPr>
                <w:tcW w:w="1238" w:type="pct"/>
                <w:tcBorders>
                  <w:top w:val="single" w:sz="4" w:space="0" w:color="auto"/>
                  <w:left w:val="single" w:sz="4" w:space="0" w:color="auto"/>
                  <w:bottom w:val="single" w:sz="4" w:space="0" w:color="auto"/>
                  <w:right w:val="single" w:sz="4" w:space="0" w:color="auto"/>
                </w:tcBorders>
                <w:vAlign w:val="center"/>
              </w:tcPr>
            </w:tcPrChange>
          </w:tcPr>
          <w:p w14:paraId="1DBC630B" w14:textId="77777777" w:rsidR="00507F17" w:rsidRPr="000123A2" w:rsidRDefault="00507F17">
            <w:pPr>
              <w:spacing w:beforeLines="50" w:before="156" w:afterLines="50" w:after="156" w:line="360" w:lineRule="auto"/>
              <w:ind w:firstLineChars="300" w:firstLine="720"/>
              <w:rPr>
                <w:rFonts w:ascii="仿宋" w:eastAsia="仿宋" w:hAnsi="仿宋" w:cs="宋体"/>
                <w:bCs/>
                <w:sz w:val="24"/>
              </w:rPr>
            </w:pPr>
            <w:r w:rsidRPr="000123A2">
              <w:rPr>
                <w:rFonts w:ascii="仿宋" w:eastAsia="仿宋" w:hAnsi="仿宋" w:cs="宋体" w:hint="eastAsia"/>
                <w:bCs/>
                <w:sz w:val="24"/>
              </w:rPr>
              <w:t>甲方</w:t>
            </w:r>
          </w:p>
          <w:p w14:paraId="5F306C45" w14:textId="77777777" w:rsidR="00507F17" w:rsidRPr="000123A2" w:rsidRDefault="00507F17">
            <w:pPr>
              <w:spacing w:beforeLines="50" w:before="156" w:afterLines="50" w:after="156" w:line="360" w:lineRule="auto"/>
              <w:jc w:val="center"/>
              <w:rPr>
                <w:rFonts w:ascii="仿宋" w:eastAsia="仿宋" w:hAnsi="仿宋" w:cs="宋体"/>
                <w:bCs/>
                <w:sz w:val="24"/>
              </w:rPr>
              <w:pPrChange w:id="47" w:author="高洋" w:date="2024-10-11T15:32:00Z">
                <w:pPr>
                  <w:spacing w:beforeLines="50" w:before="156" w:afterLines="50" w:after="156" w:line="360" w:lineRule="auto"/>
                </w:pPr>
              </w:pPrChange>
            </w:pPr>
            <w:r w:rsidRPr="000123A2">
              <w:rPr>
                <w:rFonts w:ascii="仿宋" w:eastAsia="仿宋" w:hAnsi="仿宋" w:cs="宋体" w:hint="eastAsia"/>
                <w:bCs/>
                <w:sz w:val="24"/>
              </w:rPr>
              <w:t>（合同章或公章）</w:t>
            </w:r>
          </w:p>
        </w:tc>
        <w:tc>
          <w:tcPr>
            <w:tcW w:w="1345" w:type="pct"/>
            <w:tcBorders>
              <w:top w:val="single" w:sz="4" w:space="0" w:color="auto"/>
              <w:left w:val="single" w:sz="4" w:space="0" w:color="auto"/>
              <w:bottom w:val="single" w:sz="4" w:space="0" w:color="auto"/>
              <w:right w:val="single" w:sz="4" w:space="0" w:color="auto"/>
            </w:tcBorders>
            <w:vAlign w:val="center"/>
            <w:tcPrChange w:id="48" w:author="高洋" w:date="2024-10-11T15:32:00Z">
              <w:tcPr>
                <w:tcW w:w="1345" w:type="pct"/>
                <w:tcBorders>
                  <w:top w:val="single" w:sz="4" w:space="0" w:color="auto"/>
                  <w:left w:val="single" w:sz="4" w:space="0" w:color="auto"/>
                  <w:bottom w:val="single" w:sz="4" w:space="0" w:color="auto"/>
                  <w:right w:val="single" w:sz="4" w:space="0" w:color="auto"/>
                </w:tcBorders>
                <w:vAlign w:val="center"/>
              </w:tcPr>
            </w:tcPrChange>
          </w:tcPr>
          <w:p w14:paraId="5FB673A6" w14:textId="040A4FC4" w:rsidR="00507F17" w:rsidRPr="000123A2" w:rsidRDefault="00146D2B">
            <w:pPr>
              <w:spacing w:beforeLines="50" w:before="156" w:afterLines="50" w:after="156" w:line="360" w:lineRule="auto"/>
              <w:jc w:val="center"/>
              <w:rPr>
                <w:rFonts w:ascii="仿宋" w:eastAsia="仿宋" w:hAnsi="仿宋" w:cs="宋体"/>
                <w:sz w:val="24"/>
              </w:rPr>
              <w:pPrChange w:id="49" w:author="高洋" w:date="2024-10-11T15:32:00Z">
                <w:pPr>
                  <w:spacing w:beforeLines="50" w:before="156" w:afterLines="50" w:after="156" w:line="360" w:lineRule="auto"/>
                </w:pPr>
              </w:pPrChange>
            </w:pPr>
            <w:r w:rsidRPr="00146D2B">
              <w:rPr>
                <w:rFonts w:ascii="仿宋" w:eastAsia="仿宋" w:hAnsi="仿宋" w:cs="宋体" w:hint="eastAsia"/>
                <w:sz w:val="24"/>
              </w:rPr>
              <w:t>湖北中烟工业有限责任公司三峡卷烟厂</w:t>
            </w:r>
          </w:p>
        </w:tc>
        <w:tc>
          <w:tcPr>
            <w:tcW w:w="1254" w:type="pct"/>
            <w:tcBorders>
              <w:top w:val="single" w:sz="4" w:space="0" w:color="auto"/>
              <w:left w:val="single" w:sz="4" w:space="0" w:color="auto"/>
              <w:bottom w:val="single" w:sz="4" w:space="0" w:color="auto"/>
              <w:right w:val="single" w:sz="4" w:space="0" w:color="auto"/>
            </w:tcBorders>
            <w:vAlign w:val="center"/>
            <w:tcPrChange w:id="50" w:author="高洋" w:date="2024-10-11T15:32:00Z">
              <w:tcPr>
                <w:tcW w:w="1174" w:type="pct"/>
                <w:tcBorders>
                  <w:top w:val="single" w:sz="4" w:space="0" w:color="auto"/>
                  <w:left w:val="single" w:sz="4" w:space="0" w:color="auto"/>
                  <w:bottom w:val="single" w:sz="4" w:space="0" w:color="auto"/>
                  <w:right w:val="single" w:sz="4" w:space="0" w:color="auto"/>
                </w:tcBorders>
                <w:vAlign w:val="center"/>
              </w:tcPr>
            </w:tcPrChange>
          </w:tcPr>
          <w:p w14:paraId="15C30316" w14:textId="77777777" w:rsidR="00C86187" w:rsidRDefault="00507F17">
            <w:pPr>
              <w:spacing w:beforeLines="50" w:before="156" w:afterLines="50" w:after="156" w:line="360" w:lineRule="auto"/>
              <w:ind w:firstLineChars="300" w:firstLine="720"/>
              <w:rPr>
                <w:rFonts w:ascii="仿宋" w:eastAsia="仿宋" w:hAnsi="仿宋" w:cs="宋体"/>
                <w:bCs/>
                <w:sz w:val="24"/>
              </w:rPr>
            </w:pPr>
            <w:r w:rsidRPr="000123A2">
              <w:rPr>
                <w:rFonts w:ascii="仿宋" w:eastAsia="仿宋" w:hAnsi="仿宋" w:cs="宋体" w:hint="eastAsia"/>
                <w:bCs/>
                <w:sz w:val="24"/>
              </w:rPr>
              <w:t>乙方</w:t>
            </w:r>
          </w:p>
          <w:p w14:paraId="38509131" w14:textId="492B1B4C" w:rsidR="00507F17" w:rsidRPr="000123A2" w:rsidRDefault="00C86187">
            <w:pPr>
              <w:spacing w:beforeLines="50" w:before="156" w:afterLines="50" w:after="156" w:line="360" w:lineRule="auto"/>
              <w:jc w:val="center"/>
              <w:rPr>
                <w:rFonts w:ascii="仿宋" w:eastAsia="仿宋" w:hAnsi="仿宋" w:cs="宋体"/>
                <w:bCs/>
                <w:sz w:val="24"/>
              </w:rPr>
              <w:pPrChange w:id="51" w:author="高洋" w:date="2024-10-11T15:32:00Z">
                <w:pPr>
                  <w:spacing w:beforeLines="50" w:before="156" w:afterLines="50" w:after="156" w:line="360" w:lineRule="auto"/>
                </w:pPr>
              </w:pPrChange>
            </w:pPr>
            <w:r>
              <w:rPr>
                <w:rFonts w:ascii="仿宋" w:eastAsia="仿宋" w:hAnsi="仿宋" w:cs="宋体" w:hint="eastAsia"/>
                <w:bCs/>
                <w:sz w:val="24"/>
              </w:rPr>
              <w:t>（</w:t>
            </w:r>
            <w:r w:rsidR="00507F17" w:rsidRPr="000123A2">
              <w:rPr>
                <w:rFonts w:ascii="仿宋" w:eastAsia="仿宋" w:hAnsi="仿宋" w:cs="宋体" w:hint="eastAsia"/>
                <w:bCs/>
                <w:sz w:val="24"/>
              </w:rPr>
              <w:t>合同章或公章）</w:t>
            </w:r>
          </w:p>
        </w:tc>
        <w:tc>
          <w:tcPr>
            <w:tcW w:w="1163" w:type="pct"/>
            <w:tcBorders>
              <w:top w:val="single" w:sz="4" w:space="0" w:color="auto"/>
              <w:left w:val="single" w:sz="4" w:space="0" w:color="auto"/>
              <w:bottom w:val="single" w:sz="4" w:space="0" w:color="auto"/>
              <w:right w:val="single" w:sz="4" w:space="0" w:color="auto"/>
            </w:tcBorders>
            <w:vAlign w:val="center"/>
            <w:tcPrChange w:id="52" w:author="高洋" w:date="2024-10-11T15:32:00Z">
              <w:tcPr>
                <w:tcW w:w="1243" w:type="pct"/>
                <w:tcBorders>
                  <w:top w:val="single" w:sz="4" w:space="0" w:color="auto"/>
                  <w:left w:val="single" w:sz="4" w:space="0" w:color="auto"/>
                  <w:bottom w:val="single" w:sz="4" w:space="0" w:color="auto"/>
                  <w:right w:val="single" w:sz="4" w:space="0" w:color="auto"/>
                </w:tcBorders>
                <w:vAlign w:val="center"/>
              </w:tcPr>
            </w:tcPrChange>
          </w:tcPr>
          <w:p w14:paraId="05DECE76" w14:textId="77777777" w:rsidR="00507F17" w:rsidRPr="000123A2" w:rsidRDefault="00507F17">
            <w:pPr>
              <w:spacing w:beforeLines="50" w:before="156" w:afterLines="50" w:after="156" w:line="360" w:lineRule="auto"/>
              <w:ind w:firstLineChars="100" w:firstLine="240"/>
              <w:jc w:val="center"/>
              <w:rPr>
                <w:rFonts w:ascii="仿宋" w:eastAsia="仿宋" w:hAnsi="仿宋" w:cs="宋体"/>
                <w:sz w:val="24"/>
              </w:rPr>
              <w:pPrChange w:id="53" w:author="高洋" w:date="2024-10-11T15:32:00Z">
                <w:pPr>
                  <w:spacing w:beforeLines="50" w:before="156" w:afterLines="50" w:after="156" w:line="360" w:lineRule="auto"/>
                  <w:ind w:firstLineChars="100" w:firstLine="240"/>
                </w:pPr>
              </w:pPrChange>
            </w:pPr>
          </w:p>
        </w:tc>
      </w:tr>
      <w:tr w:rsidR="000123A2" w:rsidRPr="000123A2" w14:paraId="5530C4C5" w14:textId="77777777" w:rsidTr="00300878">
        <w:trPr>
          <w:trHeight w:val="1342"/>
          <w:jc w:val="center"/>
          <w:trPrChange w:id="54" w:author="高洋" w:date="2024-10-11T15:32:00Z">
            <w:trPr>
              <w:trHeight w:val="1342"/>
              <w:jc w:val="center"/>
            </w:trPr>
          </w:trPrChange>
        </w:trPr>
        <w:tc>
          <w:tcPr>
            <w:tcW w:w="1238" w:type="pct"/>
            <w:tcBorders>
              <w:top w:val="single" w:sz="4" w:space="0" w:color="auto"/>
              <w:left w:val="single" w:sz="4" w:space="0" w:color="auto"/>
              <w:bottom w:val="single" w:sz="4" w:space="0" w:color="auto"/>
              <w:right w:val="single" w:sz="4" w:space="0" w:color="auto"/>
            </w:tcBorders>
            <w:vAlign w:val="center"/>
            <w:tcPrChange w:id="55" w:author="高洋" w:date="2024-10-11T15:32:00Z">
              <w:tcPr>
                <w:tcW w:w="1238" w:type="pct"/>
                <w:tcBorders>
                  <w:top w:val="single" w:sz="4" w:space="0" w:color="auto"/>
                  <w:left w:val="single" w:sz="4" w:space="0" w:color="auto"/>
                  <w:bottom w:val="single" w:sz="4" w:space="0" w:color="auto"/>
                  <w:right w:val="single" w:sz="4" w:space="0" w:color="auto"/>
                </w:tcBorders>
                <w:vAlign w:val="center"/>
              </w:tcPr>
            </w:tcPrChange>
          </w:tcPr>
          <w:p w14:paraId="41231742" w14:textId="77777777" w:rsidR="00507F17" w:rsidRPr="000123A2" w:rsidRDefault="00507F17">
            <w:pPr>
              <w:spacing w:beforeLines="50" w:before="156" w:afterLines="50" w:after="156" w:line="360" w:lineRule="auto"/>
              <w:ind w:firstLineChars="100" w:firstLine="240"/>
              <w:jc w:val="center"/>
              <w:rPr>
                <w:rFonts w:ascii="仿宋" w:eastAsia="仿宋" w:hAnsi="仿宋" w:cs="宋体"/>
                <w:bCs/>
                <w:sz w:val="24"/>
              </w:rPr>
              <w:pPrChange w:id="56" w:author="高洋" w:date="2024-10-11T15:32:00Z">
                <w:pPr>
                  <w:spacing w:beforeLines="50" w:before="156" w:afterLines="50" w:after="156" w:line="360" w:lineRule="auto"/>
                  <w:ind w:firstLineChars="100" w:firstLine="240"/>
                </w:pPr>
              </w:pPrChange>
            </w:pPr>
            <w:r w:rsidRPr="000123A2">
              <w:rPr>
                <w:rFonts w:ascii="仿宋" w:eastAsia="仿宋" w:hAnsi="仿宋" w:cs="宋体" w:hint="eastAsia"/>
                <w:bCs/>
                <w:sz w:val="24"/>
              </w:rPr>
              <w:t>法定代表人、负责人或委托代理人（签名）</w:t>
            </w:r>
          </w:p>
        </w:tc>
        <w:tc>
          <w:tcPr>
            <w:tcW w:w="1345" w:type="pct"/>
            <w:tcBorders>
              <w:top w:val="single" w:sz="4" w:space="0" w:color="auto"/>
              <w:left w:val="single" w:sz="4" w:space="0" w:color="auto"/>
              <w:bottom w:val="single" w:sz="4" w:space="0" w:color="auto"/>
              <w:right w:val="single" w:sz="4" w:space="0" w:color="auto"/>
            </w:tcBorders>
            <w:vAlign w:val="center"/>
            <w:tcPrChange w:id="57" w:author="高洋" w:date="2024-10-11T15:32:00Z">
              <w:tcPr>
                <w:tcW w:w="1345" w:type="pct"/>
                <w:tcBorders>
                  <w:top w:val="single" w:sz="4" w:space="0" w:color="auto"/>
                  <w:left w:val="single" w:sz="4" w:space="0" w:color="auto"/>
                  <w:bottom w:val="single" w:sz="4" w:space="0" w:color="auto"/>
                  <w:right w:val="single" w:sz="4" w:space="0" w:color="auto"/>
                </w:tcBorders>
                <w:vAlign w:val="center"/>
              </w:tcPr>
            </w:tcPrChange>
          </w:tcPr>
          <w:p w14:paraId="7A400901" w14:textId="77777777" w:rsidR="00507F17" w:rsidRPr="000123A2" w:rsidRDefault="00507F17">
            <w:pPr>
              <w:spacing w:beforeLines="50" w:before="156" w:afterLines="50" w:after="156" w:line="360" w:lineRule="auto"/>
              <w:ind w:firstLineChars="100" w:firstLine="240"/>
              <w:jc w:val="center"/>
              <w:rPr>
                <w:rFonts w:ascii="仿宋" w:eastAsia="仿宋" w:hAnsi="仿宋" w:cs="宋体"/>
                <w:sz w:val="24"/>
              </w:rPr>
              <w:pPrChange w:id="58" w:author="高洋" w:date="2024-10-11T15:32:00Z">
                <w:pPr>
                  <w:spacing w:beforeLines="50" w:before="156" w:afterLines="50" w:after="156" w:line="360" w:lineRule="auto"/>
                  <w:ind w:firstLineChars="100" w:firstLine="240"/>
                </w:pPr>
              </w:pPrChange>
            </w:pPr>
          </w:p>
        </w:tc>
        <w:tc>
          <w:tcPr>
            <w:tcW w:w="1254" w:type="pct"/>
            <w:tcBorders>
              <w:top w:val="single" w:sz="4" w:space="0" w:color="auto"/>
              <w:left w:val="single" w:sz="4" w:space="0" w:color="auto"/>
              <w:bottom w:val="single" w:sz="4" w:space="0" w:color="auto"/>
              <w:right w:val="single" w:sz="4" w:space="0" w:color="auto"/>
            </w:tcBorders>
            <w:vAlign w:val="center"/>
            <w:tcPrChange w:id="59" w:author="高洋" w:date="2024-10-11T15:32:00Z">
              <w:tcPr>
                <w:tcW w:w="1174" w:type="pct"/>
                <w:tcBorders>
                  <w:top w:val="single" w:sz="4" w:space="0" w:color="auto"/>
                  <w:left w:val="single" w:sz="4" w:space="0" w:color="auto"/>
                  <w:bottom w:val="single" w:sz="4" w:space="0" w:color="auto"/>
                  <w:right w:val="single" w:sz="4" w:space="0" w:color="auto"/>
                </w:tcBorders>
                <w:vAlign w:val="center"/>
              </w:tcPr>
            </w:tcPrChange>
          </w:tcPr>
          <w:p w14:paraId="05A656E4" w14:textId="77777777" w:rsidR="00507F17" w:rsidRPr="000123A2" w:rsidRDefault="00507F17">
            <w:pPr>
              <w:spacing w:beforeLines="50" w:before="156" w:afterLines="50" w:after="156" w:line="360" w:lineRule="auto"/>
              <w:ind w:firstLineChars="100" w:firstLine="240"/>
              <w:jc w:val="center"/>
              <w:rPr>
                <w:rFonts w:ascii="仿宋" w:eastAsia="仿宋" w:hAnsi="仿宋" w:cs="宋体"/>
                <w:bCs/>
                <w:sz w:val="24"/>
              </w:rPr>
              <w:pPrChange w:id="60" w:author="高洋" w:date="2024-10-11T15:32:00Z">
                <w:pPr>
                  <w:spacing w:beforeLines="50" w:before="156" w:afterLines="50" w:after="156" w:line="360" w:lineRule="auto"/>
                  <w:ind w:firstLineChars="100" w:firstLine="240"/>
                </w:pPr>
              </w:pPrChange>
            </w:pPr>
            <w:r w:rsidRPr="000123A2">
              <w:rPr>
                <w:rFonts w:ascii="仿宋" w:eastAsia="仿宋" w:hAnsi="仿宋" w:cs="宋体" w:hint="eastAsia"/>
                <w:bCs/>
                <w:sz w:val="24"/>
              </w:rPr>
              <w:t>法定代表人、负责人或委托代理人（签名）</w:t>
            </w:r>
          </w:p>
        </w:tc>
        <w:tc>
          <w:tcPr>
            <w:tcW w:w="1163" w:type="pct"/>
            <w:tcBorders>
              <w:top w:val="single" w:sz="4" w:space="0" w:color="auto"/>
              <w:left w:val="single" w:sz="4" w:space="0" w:color="auto"/>
              <w:bottom w:val="single" w:sz="4" w:space="0" w:color="auto"/>
              <w:right w:val="single" w:sz="4" w:space="0" w:color="auto"/>
            </w:tcBorders>
            <w:vAlign w:val="center"/>
            <w:tcPrChange w:id="61" w:author="高洋" w:date="2024-10-11T15:32:00Z">
              <w:tcPr>
                <w:tcW w:w="1243" w:type="pct"/>
                <w:tcBorders>
                  <w:top w:val="single" w:sz="4" w:space="0" w:color="auto"/>
                  <w:left w:val="single" w:sz="4" w:space="0" w:color="auto"/>
                  <w:bottom w:val="single" w:sz="4" w:space="0" w:color="auto"/>
                  <w:right w:val="single" w:sz="4" w:space="0" w:color="auto"/>
                </w:tcBorders>
                <w:vAlign w:val="center"/>
              </w:tcPr>
            </w:tcPrChange>
          </w:tcPr>
          <w:p w14:paraId="59600F1E" w14:textId="77777777" w:rsidR="00507F17" w:rsidRPr="000123A2" w:rsidRDefault="00507F17">
            <w:pPr>
              <w:spacing w:beforeLines="50" w:before="156" w:afterLines="50" w:after="156" w:line="360" w:lineRule="auto"/>
              <w:ind w:firstLineChars="100" w:firstLine="240"/>
              <w:jc w:val="center"/>
              <w:rPr>
                <w:rFonts w:ascii="仿宋" w:eastAsia="仿宋" w:hAnsi="仿宋" w:cs="宋体"/>
                <w:sz w:val="24"/>
              </w:rPr>
              <w:pPrChange w:id="62" w:author="高洋" w:date="2024-10-11T15:32:00Z">
                <w:pPr>
                  <w:spacing w:beforeLines="50" w:before="156" w:afterLines="50" w:after="156" w:line="360" w:lineRule="auto"/>
                  <w:ind w:firstLineChars="100" w:firstLine="240"/>
                </w:pPr>
              </w:pPrChange>
            </w:pPr>
          </w:p>
        </w:tc>
      </w:tr>
      <w:tr w:rsidR="00C86187" w:rsidRPr="000123A2" w14:paraId="34630132" w14:textId="77777777" w:rsidTr="00300878">
        <w:trPr>
          <w:trHeight w:val="672"/>
          <w:jc w:val="center"/>
          <w:trPrChange w:id="63" w:author="高洋" w:date="2024-10-11T15:32:00Z">
            <w:trPr>
              <w:trHeight w:val="672"/>
              <w:jc w:val="center"/>
            </w:trPr>
          </w:trPrChange>
        </w:trPr>
        <w:tc>
          <w:tcPr>
            <w:tcW w:w="1238" w:type="pct"/>
            <w:tcBorders>
              <w:top w:val="single" w:sz="4" w:space="0" w:color="auto"/>
              <w:left w:val="single" w:sz="4" w:space="0" w:color="auto"/>
              <w:bottom w:val="single" w:sz="4" w:space="0" w:color="auto"/>
              <w:right w:val="single" w:sz="4" w:space="0" w:color="auto"/>
            </w:tcBorders>
            <w:vAlign w:val="center"/>
            <w:tcPrChange w:id="64" w:author="高洋" w:date="2024-10-11T15:32:00Z">
              <w:tcPr>
                <w:tcW w:w="1238" w:type="pct"/>
                <w:tcBorders>
                  <w:top w:val="single" w:sz="4" w:space="0" w:color="auto"/>
                  <w:left w:val="single" w:sz="4" w:space="0" w:color="auto"/>
                  <w:bottom w:val="single" w:sz="4" w:space="0" w:color="auto"/>
                  <w:right w:val="single" w:sz="4" w:space="0" w:color="auto"/>
                </w:tcBorders>
                <w:vAlign w:val="center"/>
              </w:tcPr>
            </w:tcPrChange>
          </w:tcPr>
          <w:p w14:paraId="05D6AEB0" w14:textId="70136C5C" w:rsidR="00C86187" w:rsidRPr="000123A2" w:rsidRDefault="00C86187">
            <w:pPr>
              <w:spacing w:beforeLines="50" w:before="156" w:afterLines="50" w:after="156" w:line="360" w:lineRule="auto"/>
              <w:ind w:firstLineChars="100" w:firstLine="240"/>
              <w:jc w:val="center"/>
              <w:rPr>
                <w:rFonts w:ascii="仿宋" w:eastAsia="仿宋" w:hAnsi="仿宋" w:cs="宋体"/>
                <w:bCs/>
                <w:sz w:val="24"/>
              </w:rPr>
              <w:pPrChange w:id="65" w:author="高洋" w:date="2024-10-11T15:32:00Z">
                <w:pPr>
                  <w:spacing w:beforeLines="50" w:before="156" w:afterLines="50" w:after="156" w:line="360" w:lineRule="auto"/>
                  <w:ind w:firstLineChars="100" w:firstLine="240"/>
                </w:pPr>
              </w:pPrChange>
            </w:pPr>
            <w:r>
              <w:rPr>
                <w:rFonts w:ascii="仿宋" w:eastAsia="仿宋" w:hAnsi="仿宋" w:cs="宋体" w:hint="eastAsia"/>
                <w:bCs/>
                <w:sz w:val="24"/>
              </w:rPr>
              <w:t>签订日期</w:t>
            </w:r>
          </w:p>
        </w:tc>
        <w:tc>
          <w:tcPr>
            <w:tcW w:w="1345" w:type="pct"/>
            <w:tcBorders>
              <w:top w:val="single" w:sz="4" w:space="0" w:color="auto"/>
              <w:left w:val="single" w:sz="4" w:space="0" w:color="auto"/>
              <w:bottom w:val="single" w:sz="4" w:space="0" w:color="auto"/>
              <w:right w:val="single" w:sz="4" w:space="0" w:color="auto"/>
            </w:tcBorders>
            <w:vAlign w:val="center"/>
            <w:tcPrChange w:id="66" w:author="高洋" w:date="2024-10-11T15:32:00Z">
              <w:tcPr>
                <w:tcW w:w="1345" w:type="pct"/>
                <w:tcBorders>
                  <w:top w:val="single" w:sz="4" w:space="0" w:color="auto"/>
                  <w:left w:val="single" w:sz="4" w:space="0" w:color="auto"/>
                  <w:bottom w:val="single" w:sz="4" w:space="0" w:color="auto"/>
                  <w:right w:val="single" w:sz="4" w:space="0" w:color="auto"/>
                </w:tcBorders>
                <w:vAlign w:val="center"/>
              </w:tcPr>
            </w:tcPrChange>
          </w:tcPr>
          <w:p w14:paraId="17F857A7" w14:textId="77777777" w:rsidR="00C86187" w:rsidRPr="000123A2" w:rsidRDefault="00C86187">
            <w:pPr>
              <w:spacing w:beforeLines="50" w:before="156" w:afterLines="50" w:after="156" w:line="360" w:lineRule="auto"/>
              <w:ind w:firstLineChars="100" w:firstLine="240"/>
              <w:jc w:val="center"/>
              <w:rPr>
                <w:rFonts w:ascii="仿宋" w:eastAsia="仿宋" w:hAnsi="仿宋" w:cs="宋体"/>
                <w:sz w:val="24"/>
              </w:rPr>
              <w:pPrChange w:id="67" w:author="高洋" w:date="2024-10-11T15:32:00Z">
                <w:pPr>
                  <w:spacing w:beforeLines="50" w:before="156" w:afterLines="50" w:after="156" w:line="360" w:lineRule="auto"/>
                  <w:ind w:firstLineChars="100" w:firstLine="240"/>
                </w:pPr>
              </w:pPrChange>
            </w:pPr>
          </w:p>
        </w:tc>
        <w:tc>
          <w:tcPr>
            <w:tcW w:w="1254" w:type="pct"/>
            <w:tcBorders>
              <w:top w:val="single" w:sz="4" w:space="0" w:color="auto"/>
              <w:left w:val="single" w:sz="4" w:space="0" w:color="auto"/>
              <w:bottom w:val="single" w:sz="4" w:space="0" w:color="auto"/>
              <w:right w:val="single" w:sz="4" w:space="0" w:color="auto"/>
            </w:tcBorders>
            <w:vAlign w:val="center"/>
            <w:tcPrChange w:id="68" w:author="高洋" w:date="2024-10-11T15:32:00Z">
              <w:tcPr>
                <w:tcW w:w="1174" w:type="pct"/>
                <w:tcBorders>
                  <w:top w:val="single" w:sz="4" w:space="0" w:color="auto"/>
                  <w:left w:val="single" w:sz="4" w:space="0" w:color="auto"/>
                  <w:bottom w:val="single" w:sz="4" w:space="0" w:color="auto"/>
                  <w:right w:val="single" w:sz="4" w:space="0" w:color="auto"/>
                </w:tcBorders>
                <w:vAlign w:val="center"/>
              </w:tcPr>
            </w:tcPrChange>
          </w:tcPr>
          <w:p w14:paraId="2D47609C" w14:textId="54984091" w:rsidR="00C86187" w:rsidRPr="000123A2" w:rsidRDefault="00C86187">
            <w:pPr>
              <w:spacing w:beforeLines="50" w:before="156" w:afterLines="50" w:after="156" w:line="360" w:lineRule="auto"/>
              <w:ind w:firstLineChars="100" w:firstLine="240"/>
              <w:jc w:val="center"/>
              <w:rPr>
                <w:rFonts w:ascii="仿宋" w:eastAsia="仿宋" w:hAnsi="仿宋" w:cs="宋体"/>
                <w:bCs/>
                <w:sz w:val="24"/>
              </w:rPr>
              <w:pPrChange w:id="69" w:author="高洋" w:date="2024-10-11T15:32:00Z">
                <w:pPr>
                  <w:spacing w:beforeLines="50" w:before="156" w:afterLines="50" w:after="156" w:line="360" w:lineRule="auto"/>
                  <w:ind w:firstLineChars="100" w:firstLine="240"/>
                </w:pPr>
              </w:pPrChange>
            </w:pPr>
            <w:r>
              <w:rPr>
                <w:rFonts w:ascii="仿宋" w:eastAsia="仿宋" w:hAnsi="仿宋" w:cs="宋体" w:hint="eastAsia"/>
                <w:bCs/>
                <w:sz w:val="24"/>
              </w:rPr>
              <w:t>签订日期</w:t>
            </w:r>
          </w:p>
        </w:tc>
        <w:tc>
          <w:tcPr>
            <w:tcW w:w="1163" w:type="pct"/>
            <w:tcBorders>
              <w:top w:val="single" w:sz="4" w:space="0" w:color="auto"/>
              <w:left w:val="single" w:sz="4" w:space="0" w:color="auto"/>
              <w:bottom w:val="single" w:sz="4" w:space="0" w:color="auto"/>
              <w:right w:val="single" w:sz="4" w:space="0" w:color="auto"/>
            </w:tcBorders>
            <w:vAlign w:val="center"/>
            <w:tcPrChange w:id="70" w:author="高洋" w:date="2024-10-11T15:32:00Z">
              <w:tcPr>
                <w:tcW w:w="1243" w:type="pct"/>
                <w:tcBorders>
                  <w:top w:val="single" w:sz="4" w:space="0" w:color="auto"/>
                  <w:left w:val="single" w:sz="4" w:space="0" w:color="auto"/>
                  <w:bottom w:val="single" w:sz="4" w:space="0" w:color="auto"/>
                  <w:right w:val="single" w:sz="4" w:space="0" w:color="auto"/>
                </w:tcBorders>
                <w:vAlign w:val="center"/>
              </w:tcPr>
            </w:tcPrChange>
          </w:tcPr>
          <w:p w14:paraId="26520A54" w14:textId="77777777" w:rsidR="00C86187" w:rsidRPr="000123A2" w:rsidRDefault="00C86187">
            <w:pPr>
              <w:spacing w:beforeLines="50" w:before="156" w:afterLines="50" w:after="156" w:line="360" w:lineRule="auto"/>
              <w:ind w:firstLineChars="100" w:firstLine="240"/>
              <w:jc w:val="center"/>
              <w:rPr>
                <w:rFonts w:ascii="仿宋" w:eastAsia="仿宋" w:hAnsi="仿宋" w:cs="宋体"/>
                <w:sz w:val="24"/>
              </w:rPr>
              <w:pPrChange w:id="71" w:author="高洋" w:date="2024-10-11T15:32:00Z">
                <w:pPr>
                  <w:spacing w:beforeLines="50" w:before="156" w:afterLines="50" w:after="156" w:line="360" w:lineRule="auto"/>
                  <w:ind w:firstLineChars="100" w:firstLine="240"/>
                </w:pPr>
              </w:pPrChange>
            </w:pPr>
          </w:p>
        </w:tc>
      </w:tr>
    </w:tbl>
    <w:p w14:paraId="74D571AE" w14:textId="77777777" w:rsidR="002F14F4" w:rsidRPr="000123A2" w:rsidRDefault="002F14F4" w:rsidP="00CA1768">
      <w:pPr>
        <w:spacing w:line="360" w:lineRule="auto"/>
      </w:pPr>
    </w:p>
    <w:sectPr w:rsidR="002F14F4" w:rsidRPr="000123A2">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1201B" w16cex:dateUtc="2022-09-29T2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6786CF" w16cid:durableId="26F7DE9D"/>
  <w16cid:commentId w16cid:paraId="13D93378" w16cid:durableId="26F7DE9E"/>
  <w16cid:commentId w16cid:paraId="1968F9BD" w16cid:durableId="26E1201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F1BDB" w14:textId="77777777" w:rsidR="001E2286" w:rsidRDefault="001E2286" w:rsidP="00136339">
      <w:r>
        <w:separator/>
      </w:r>
    </w:p>
  </w:endnote>
  <w:endnote w:type="continuationSeparator" w:id="0">
    <w:p w14:paraId="0B1BC6DB" w14:textId="77777777" w:rsidR="001E2286" w:rsidRDefault="001E2286" w:rsidP="0013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3358A" w14:textId="77777777" w:rsidR="001E2286" w:rsidRDefault="001E2286" w:rsidP="00136339">
      <w:r>
        <w:separator/>
      </w:r>
    </w:p>
  </w:footnote>
  <w:footnote w:type="continuationSeparator" w:id="0">
    <w:p w14:paraId="3533FFEE" w14:textId="77777777" w:rsidR="001E2286" w:rsidRDefault="001E2286" w:rsidP="00136339">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高洋">
    <w15:presenceInfo w15:providerId="None" w15:userId="高洋"/>
  </w15:person>
  <w15:person w15:author="徐国泰">
    <w15:presenceInfo w15:providerId="None" w15:userId="徐国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575"/>
    <w:rsid w:val="00003B51"/>
    <w:rsid w:val="000041BE"/>
    <w:rsid w:val="00005A4F"/>
    <w:rsid w:val="000123A2"/>
    <w:rsid w:val="00015958"/>
    <w:rsid w:val="00021A65"/>
    <w:rsid w:val="00022CB7"/>
    <w:rsid w:val="00023D0A"/>
    <w:rsid w:val="00026FF5"/>
    <w:rsid w:val="0003675B"/>
    <w:rsid w:val="00043C45"/>
    <w:rsid w:val="00044EAD"/>
    <w:rsid w:val="00045303"/>
    <w:rsid w:val="0004599B"/>
    <w:rsid w:val="000615A2"/>
    <w:rsid w:val="00064BCF"/>
    <w:rsid w:val="00066684"/>
    <w:rsid w:val="000716E0"/>
    <w:rsid w:val="00075445"/>
    <w:rsid w:val="00075609"/>
    <w:rsid w:val="00075A98"/>
    <w:rsid w:val="0007613D"/>
    <w:rsid w:val="000812C1"/>
    <w:rsid w:val="00081EBC"/>
    <w:rsid w:val="00082C57"/>
    <w:rsid w:val="00083AA1"/>
    <w:rsid w:val="00087519"/>
    <w:rsid w:val="000875D6"/>
    <w:rsid w:val="00090FEA"/>
    <w:rsid w:val="00091132"/>
    <w:rsid w:val="00091CA0"/>
    <w:rsid w:val="00093B19"/>
    <w:rsid w:val="00095856"/>
    <w:rsid w:val="00096D6B"/>
    <w:rsid w:val="000A1FC7"/>
    <w:rsid w:val="000A31A0"/>
    <w:rsid w:val="000A39D8"/>
    <w:rsid w:val="000A4226"/>
    <w:rsid w:val="000A6361"/>
    <w:rsid w:val="000B1274"/>
    <w:rsid w:val="000B13A6"/>
    <w:rsid w:val="000B2443"/>
    <w:rsid w:val="000B4B76"/>
    <w:rsid w:val="000B4E7D"/>
    <w:rsid w:val="000B5FE2"/>
    <w:rsid w:val="000B6FCE"/>
    <w:rsid w:val="000C3C0A"/>
    <w:rsid w:val="000C4169"/>
    <w:rsid w:val="000C438D"/>
    <w:rsid w:val="000C5379"/>
    <w:rsid w:val="000C5F60"/>
    <w:rsid w:val="000C6484"/>
    <w:rsid w:val="000C6C3C"/>
    <w:rsid w:val="000C7379"/>
    <w:rsid w:val="000D19F2"/>
    <w:rsid w:val="000D1F94"/>
    <w:rsid w:val="000D3792"/>
    <w:rsid w:val="000D597F"/>
    <w:rsid w:val="000D7451"/>
    <w:rsid w:val="000D756F"/>
    <w:rsid w:val="000E1028"/>
    <w:rsid w:val="000E12D7"/>
    <w:rsid w:val="000E16C9"/>
    <w:rsid w:val="000E1BD8"/>
    <w:rsid w:val="000E2AA7"/>
    <w:rsid w:val="000E48FC"/>
    <w:rsid w:val="000F0B44"/>
    <w:rsid w:val="000F0E61"/>
    <w:rsid w:val="000F46F7"/>
    <w:rsid w:val="001001BF"/>
    <w:rsid w:val="0010358F"/>
    <w:rsid w:val="00106332"/>
    <w:rsid w:val="00106CD6"/>
    <w:rsid w:val="001129B3"/>
    <w:rsid w:val="0011584C"/>
    <w:rsid w:val="00115A75"/>
    <w:rsid w:val="00120CEF"/>
    <w:rsid w:val="001220CE"/>
    <w:rsid w:val="001236CE"/>
    <w:rsid w:val="001263B7"/>
    <w:rsid w:val="00127797"/>
    <w:rsid w:val="00131EFF"/>
    <w:rsid w:val="00134291"/>
    <w:rsid w:val="0013606E"/>
    <w:rsid w:val="00136339"/>
    <w:rsid w:val="00136EC9"/>
    <w:rsid w:val="00136FC2"/>
    <w:rsid w:val="0014095A"/>
    <w:rsid w:val="001414B2"/>
    <w:rsid w:val="001448F8"/>
    <w:rsid w:val="00144C56"/>
    <w:rsid w:val="00144C8B"/>
    <w:rsid w:val="00145A58"/>
    <w:rsid w:val="00146D2B"/>
    <w:rsid w:val="001473BB"/>
    <w:rsid w:val="00147ACB"/>
    <w:rsid w:val="00153160"/>
    <w:rsid w:val="00157C01"/>
    <w:rsid w:val="00160909"/>
    <w:rsid w:val="00163CC6"/>
    <w:rsid w:val="00174D44"/>
    <w:rsid w:val="0018316C"/>
    <w:rsid w:val="00186333"/>
    <w:rsid w:val="00187605"/>
    <w:rsid w:val="00194AE9"/>
    <w:rsid w:val="001A0646"/>
    <w:rsid w:val="001A0E16"/>
    <w:rsid w:val="001A210B"/>
    <w:rsid w:val="001A4C01"/>
    <w:rsid w:val="001B3905"/>
    <w:rsid w:val="001B4565"/>
    <w:rsid w:val="001B4803"/>
    <w:rsid w:val="001B4ED2"/>
    <w:rsid w:val="001C0195"/>
    <w:rsid w:val="001C10D4"/>
    <w:rsid w:val="001C2BEF"/>
    <w:rsid w:val="001C42A8"/>
    <w:rsid w:val="001C5684"/>
    <w:rsid w:val="001C74E3"/>
    <w:rsid w:val="001D0C7D"/>
    <w:rsid w:val="001D0D7F"/>
    <w:rsid w:val="001D4513"/>
    <w:rsid w:val="001D45DE"/>
    <w:rsid w:val="001D54B9"/>
    <w:rsid w:val="001D5C8C"/>
    <w:rsid w:val="001E1422"/>
    <w:rsid w:val="001E1C14"/>
    <w:rsid w:val="001E2286"/>
    <w:rsid w:val="001E2E73"/>
    <w:rsid w:val="001E4F33"/>
    <w:rsid w:val="001E516C"/>
    <w:rsid w:val="001E5D6C"/>
    <w:rsid w:val="001E7E0C"/>
    <w:rsid w:val="001F05E4"/>
    <w:rsid w:val="001F143E"/>
    <w:rsid w:val="001F1F24"/>
    <w:rsid w:val="001F48C7"/>
    <w:rsid w:val="001F5127"/>
    <w:rsid w:val="001F5663"/>
    <w:rsid w:val="001F6FFA"/>
    <w:rsid w:val="001F76B5"/>
    <w:rsid w:val="00200A88"/>
    <w:rsid w:val="00201C49"/>
    <w:rsid w:val="00202842"/>
    <w:rsid w:val="00203B5B"/>
    <w:rsid w:val="00206262"/>
    <w:rsid w:val="00213D7D"/>
    <w:rsid w:val="00214243"/>
    <w:rsid w:val="00216E4F"/>
    <w:rsid w:val="0022000C"/>
    <w:rsid w:val="002221FE"/>
    <w:rsid w:val="00223B77"/>
    <w:rsid w:val="00223F8B"/>
    <w:rsid w:val="00225B57"/>
    <w:rsid w:val="002260E0"/>
    <w:rsid w:val="002272EB"/>
    <w:rsid w:val="0023168F"/>
    <w:rsid w:val="002316B7"/>
    <w:rsid w:val="002341B0"/>
    <w:rsid w:val="00235B94"/>
    <w:rsid w:val="00236564"/>
    <w:rsid w:val="00241EB1"/>
    <w:rsid w:val="002428E8"/>
    <w:rsid w:val="00242FAD"/>
    <w:rsid w:val="00244CAA"/>
    <w:rsid w:val="0024504B"/>
    <w:rsid w:val="002534DC"/>
    <w:rsid w:val="00254E78"/>
    <w:rsid w:val="002612A8"/>
    <w:rsid w:val="00263F91"/>
    <w:rsid w:val="00266670"/>
    <w:rsid w:val="002768D8"/>
    <w:rsid w:val="00277FDF"/>
    <w:rsid w:val="002802BF"/>
    <w:rsid w:val="0028298B"/>
    <w:rsid w:val="00283373"/>
    <w:rsid w:val="00283E2E"/>
    <w:rsid w:val="00287FF8"/>
    <w:rsid w:val="00290AF0"/>
    <w:rsid w:val="00290AFA"/>
    <w:rsid w:val="0029581E"/>
    <w:rsid w:val="002959E9"/>
    <w:rsid w:val="00296EC3"/>
    <w:rsid w:val="002A540C"/>
    <w:rsid w:val="002A66AE"/>
    <w:rsid w:val="002A6E29"/>
    <w:rsid w:val="002B0BCA"/>
    <w:rsid w:val="002B10CD"/>
    <w:rsid w:val="002B2053"/>
    <w:rsid w:val="002B5BC4"/>
    <w:rsid w:val="002B5C92"/>
    <w:rsid w:val="002C222A"/>
    <w:rsid w:val="002C25EA"/>
    <w:rsid w:val="002C5F8B"/>
    <w:rsid w:val="002D144A"/>
    <w:rsid w:val="002D3934"/>
    <w:rsid w:val="002D452E"/>
    <w:rsid w:val="002D78EC"/>
    <w:rsid w:val="002E09DF"/>
    <w:rsid w:val="002E2383"/>
    <w:rsid w:val="002E3138"/>
    <w:rsid w:val="002E4FCC"/>
    <w:rsid w:val="002E5891"/>
    <w:rsid w:val="002E77AB"/>
    <w:rsid w:val="002F0D4E"/>
    <w:rsid w:val="002F14F4"/>
    <w:rsid w:val="002F1E94"/>
    <w:rsid w:val="002F6600"/>
    <w:rsid w:val="002F7C61"/>
    <w:rsid w:val="00300878"/>
    <w:rsid w:val="00303225"/>
    <w:rsid w:val="00303BD0"/>
    <w:rsid w:val="003046CE"/>
    <w:rsid w:val="00305631"/>
    <w:rsid w:val="0030582F"/>
    <w:rsid w:val="00307D4E"/>
    <w:rsid w:val="003118A3"/>
    <w:rsid w:val="003141D9"/>
    <w:rsid w:val="003164EA"/>
    <w:rsid w:val="00323FCE"/>
    <w:rsid w:val="0032419C"/>
    <w:rsid w:val="003277BC"/>
    <w:rsid w:val="00327A43"/>
    <w:rsid w:val="00330949"/>
    <w:rsid w:val="00332B40"/>
    <w:rsid w:val="0034126C"/>
    <w:rsid w:val="00344011"/>
    <w:rsid w:val="003442BF"/>
    <w:rsid w:val="003561FA"/>
    <w:rsid w:val="00362BC4"/>
    <w:rsid w:val="00363242"/>
    <w:rsid w:val="00364C0B"/>
    <w:rsid w:val="003674DF"/>
    <w:rsid w:val="003679FC"/>
    <w:rsid w:val="00367A5D"/>
    <w:rsid w:val="00367FBB"/>
    <w:rsid w:val="00371DF0"/>
    <w:rsid w:val="003728EB"/>
    <w:rsid w:val="00374E2A"/>
    <w:rsid w:val="0038070B"/>
    <w:rsid w:val="00380E2D"/>
    <w:rsid w:val="00381216"/>
    <w:rsid w:val="00384C7A"/>
    <w:rsid w:val="003874B8"/>
    <w:rsid w:val="00390BDB"/>
    <w:rsid w:val="00391C5F"/>
    <w:rsid w:val="00393751"/>
    <w:rsid w:val="0039387E"/>
    <w:rsid w:val="003963F9"/>
    <w:rsid w:val="003A1C25"/>
    <w:rsid w:val="003A28CB"/>
    <w:rsid w:val="003B2BAB"/>
    <w:rsid w:val="003B6E84"/>
    <w:rsid w:val="003B75AA"/>
    <w:rsid w:val="003B7BA1"/>
    <w:rsid w:val="003B7C1F"/>
    <w:rsid w:val="003C1A87"/>
    <w:rsid w:val="003C2288"/>
    <w:rsid w:val="003C3C65"/>
    <w:rsid w:val="003C4C0D"/>
    <w:rsid w:val="003C4FBF"/>
    <w:rsid w:val="003D5D99"/>
    <w:rsid w:val="003D607B"/>
    <w:rsid w:val="003E2488"/>
    <w:rsid w:val="003E3240"/>
    <w:rsid w:val="003E3768"/>
    <w:rsid w:val="003E5ABC"/>
    <w:rsid w:val="003E6DC1"/>
    <w:rsid w:val="003F05EF"/>
    <w:rsid w:val="003F236C"/>
    <w:rsid w:val="003F71E1"/>
    <w:rsid w:val="003F7775"/>
    <w:rsid w:val="00400205"/>
    <w:rsid w:val="00400298"/>
    <w:rsid w:val="00401B9E"/>
    <w:rsid w:val="0040424D"/>
    <w:rsid w:val="00404F7E"/>
    <w:rsid w:val="00406100"/>
    <w:rsid w:val="00406D55"/>
    <w:rsid w:val="00410CFB"/>
    <w:rsid w:val="00421845"/>
    <w:rsid w:val="00425E76"/>
    <w:rsid w:val="0042698E"/>
    <w:rsid w:val="004305A8"/>
    <w:rsid w:val="004316FD"/>
    <w:rsid w:val="00432E8C"/>
    <w:rsid w:val="004366B7"/>
    <w:rsid w:val="0044366F"/>
    <w:rsid w:val="00443DA5"/>
    <w:rsid w:val="004445CC"/>
    <w:rsid w:val="004456E8"/>
    <w:rsid w:val="00460E60"/>
    <w:rsid w:val="004613F2"/>
    <w:rsid w:val="00461E32"/>
    <w:rsid w:val="00467556"/>
    <w:rsid w:val="004729E6"/>
    <w:rsid w:val="00475EDA"/>
    <w:rsid w:val="00476C96"/>
    <w:rsid w:val="0048108F"/>
    <w:rsid w:val="00483A62"/>
    <w:rsid w:val="004867FC"/>
    <w:rsid w:val="00487EBA"/>
    <w:rsid w:val="0049178C"/>
    <w:rsid w:val="00492F12"/>
    <w:rsid w:val="00493B05"/>
    <w:rsid w:val="00493D94"/>
    <w:rsid w:val="0049463C"/>
    <w:rsid w:val="00495899"/>
    <w:rsid w:val="00495FB0"/>
    <w:rsid w:val="004963FC"/>
    <w:rsid w:val="004A2EEC"/>
    <w:rsid w:val="004B1AD8"/>
    <w:rsid w:val="004B27E2"/>
    <w:rsid w:val="004B3A13"/>
    <w:rsid w:val="004B4ABA"/>
    <w:rsid w:val="004B69EE"/>
    <w:rsid w:val="004B6A1C"/>
    <w:rsid w:val="004C1B7A"/>
    <w:rsid w:val="004C5C54"/>
    <w:rsid w:val="004C634C"/>
    <w:rsid w:val="004C7B29"/>
    <w:rsid w:val="004D20ED"/>
    <w:rsid w:val="004D235B"/>
    <w:rsid w:val="004E0BEE"/>
    <w:rsid w:val="004E158F"/>
    <w:rsid w:val="004E15AC"/>
    <w:rsid w:val="004E4899"/>
    <w:rsid w:val="004E489C"/>
    <w:rsid w:val="004E6F81"/>
    <w:rsid w:val="004E7624"/>
    <w:rsid w:val="004E7B0F"/>
    <w:rsid w:val="004F0813"/>
    <w:rsid w:val="004F339B"/>
    <w:rsid w:val="004F4932"/>
    <w:rsid w:val="004F5631"/>
    <w:rsid w:val="005019CD"/>
    <w:rsid w:val="00507F17"/>
    <w:rsid w:val="005137F8"/>
    <w:rsid w:val="00514868"/>
    <w:rsid w:val="0052260A"/>
    <w:rsid w:val="00522A68"/>
    <w:rsid w:val="00523358"/>
    <w:rsid w:val="00524157"/>
    <w:rsid w:val="00524691"/>
    <w:rsid w:val="00524862"/>
    <w:rsid w:val="0052632A"/>
    <w:rsid w:val="00531B49"/>
    <w:rsid w:val="0053250C"/>
    <w:rsid w:val="00532ABB"/>
    <w:rsid w:val="00532E71"/>
    <w:rsid w:val="0053361B"/>
    <w:rsid w:val="00533DD1"/>
    <w:rsid w:val="00535BA5"/>
    <w:rsid w:val="005408EF"/>
    <w:rsid w:val="00542DD7"/>
    <w:rsid w:val="00543A16"/>
    <w:rsid w:val="00543ADD"/>
    <w:rsid w:val="00551A33"/>
    <w:rsid w:val="00555836"/>
    <w:rsid w:val="00555E9A"/>
    <w:rsid w:val="005629FD"/>
    <w:rsid w:val="00563369"/>
    <w:rsid w:val="00566D36"/>
    <w:rsid w:val="00572C05"/>
    <w:rsid w:val="0057518C"/>
    <w:rsid w:val="005763AE"/>
    <w:rsid w:val="005769DE"/>
    <w:rsid w:val="00580346"/>
    <w:rsid w:val="005935A9"/>
    <w:rsid w:val="0059410A"/>
    <w:rsid w:val="00594FA0"/>
    <w:rsid w:val="0059546C"/>
    <w:rsid w:val="0059683C"/>
    <w:rsid w:val="00597F92"/>
    <w:rsid w:val="005A1822"/>
    <w:rsid w:val="005A2D8A"/>
    <w:rsid w:val="005A3317"/>
    <w:rsid w:val="005A4750"/>
    <w:rsid w:val="005B1839"/>
    <w:rsid w:val="005B2834"/>
    <w:rsid w:val="005B2B4E"/>
    <w:rsid w:val="005B6091"/>
    <w:rsid w:val="005B60A3"/>
    <w:rsid w:val="005B636C"/>
    <w:rsid w:val="005B747B"/>
    <w:rsid w:val="005C0818"/>
    <w:rsid w:val="005C2697"/>
    <w:rsid w:val="005C4416"/>
    <w:rsid w:val="005C755F"/>
    <w:rsid w:val="005D0500"/>
    <w:rsid w:val="005D0F80"/>
    <w:rsid w:val="005D4CE0"/>
    <w:rsid w:val="005D5787"/>
    <w:rsid w:val="005D6470"/>
    <w:rsid w:val="005E0023"/>
    <w:rsid w:val="005E051A"/>
    <w:rsid w:val="005E315B"/>
    <w:rsid w:val="005E3BA0"/>
    <w:rsid w:val="005E48F8"/>
    <w:rsid w:val="005E6B46"/>
    <w:rsid w:val="005F0B22"/>
    <w:rsid w:val="005F3143"/>
    <w:rsid w:val="005F5125"/>
    <w:rsid w:val="005F5BD8"/>
    <w:rsid w:val="006008CF"/>
    <w:rsid w:val="00603CE6"/>
    <w:rsid w:val="00605DD7"/>
    <w:rsid w:val="00606BB4"/>
    <w:rsid w:val="00612A78"/>
    <w:rsid w:val="00612C03"/>
    <w:rsid w:val="006139AC"/>
    <w:rsid w:val="00616BB3"/>
    <w:rsid w:val="00621747"/>
    <w:rsid w:val="0062518B"/>
    <w:rsid w:val="0063000A"/>
    <w:rsid w:val="0063140D"/>
    <w:rsid w:val="00631605"/>
    <w:rsid w:val="006319CF"/>
    <w:rsid w:val="00632675"/>
    <w:rsid w:val="00637559"/>
    <w:rsid w:val="006403BD"/>
    <w:rsid w:val="00641BC2"/>
    <w:rsid w:val="00641C9D"/>
    <w:rsid w:val="00642B80"/>
    <w:rsid w:val="006446A5"/>
    <w:rsid w:val="00644CF6"/>
    <w:rsid w:val="006521B8"/>
    <w:rsid w:val="00652832"/>
    <w:rsid w:val="00656534"/>
    <w:rsid w:val="0065723C"/>
    <w:rsid w:val="00664995"/>
    <w:rsid w:val="006659C5"/>
    <w:rsid w:val="00665B26"/>
    <w:rsid w:val="00665CC0"/>
    <w:rsid w:val="006726F9"/>
    <w:rsid w:val="00672F4E"/>
    <w:rsid w:val="00673C7A"/>
    <w:rsid w:val="006805EC"/>
    <w:rsid w:val="00680B45"/>
    <w:rsid w:val="0068226A"/>
    <w:rsid w:val="00684528"/>
    <w:rsid w:val="00687316"/>
    <w:rsid w:val="0068747B"/>
    <w:rsid w:val="006878D8"/>
    <w:rsid w:val="006907D7"/>
    <w:rsid w:val="00695BC1"/>
    <w:rsid w:val="006A31CD"/>
    <w:rsid w:val="006A3AF9"/>
    <w:rsid w:val="006A74CB"/>
    <w:rsid w:val="006B2033"/>
    <w:rsid w:val="006B3BC6"/>
    <w:rsid w:val="006B4B46"/>
    <w:rsid w:val="006B4CF2"/>
    <w:rsid w:val="006C23E6"/>
    <w:rsid w:val="006C3670"/>
    <w:rsid w:val="006C37CF"/>
    <w:rsid w:val="006C4F4B"/>
    <w:rsid w:val="006C54D0"/>
    <w:rsid w:val="006C6B99"/>
    <w:rsid w:val="006C7EF9"/>
    <w:rsid w:val="006D094E"/>
    <w:rsid w:val="006D0E2A"/>
    <w:rsid w:val="006D5836"/>
    <w:rsid w:val="006D65D4"/>
    <w:rsid w:val="006E54A2"/>
    <w:rsid w:val="006E709F"/>
    <w:rsid w:val="006E74AA"/>
    <w:rsid w:val="006F0BCB"/>
    <w:rsid w:val="006F39F9"/>
    <w:rsid w:val="006F43B3"/>
    <w:rsid w:val="006F4997"/>
    <w:rsid w:val="00701BE5"/>
    <w:rsid w:val="00701F4E"/>
    <w:rsid w:val="00701FD9"/>
    <w:rsid w:val="007030B4"/>
    <w:rsid w:val="0070373A"/>
    <w:rsid w:val="00704182"/>
    <w:rsid w:val="00704195"/>
    <w:rsid w:val="00706C27"/>
    <w:rsid w:val="00707480"/>
    <w:rsid w:val="00710D1E"/>
    <w:rsid w:val="007125DB"/>
    <w:rsid w:val="00716043"/>
    <w:rsid w:val="0072057D"/>
    <w:rsid w:val="00720E7A"/>
    <w:rsid w:val="00721C92"/>
    <w:rsid w:val="0072656E"/>
    <w:rsid w:val="00730333"/>
    <w:rsid w:val="007314DB"/>
    <w:rsid w:val="007410AD"/>
    <w:rsid w:val="007416E6"/>
    <w:rsid w:val="0074724A"/>
    <w:rsid w:val="00747995"/>
    <w:rsid w:val="00750725"/>
    <w:rsid w:val="00751F3B"/>
    <w:rsid w:val="007552CF"/>
    <w:rsid w:val="00756FC1"/>
    <w:rsid w:val="0076017A"/>
    <w:rsid w:val="007602D4"/>
    <w:rsid w:val="00763882"/>
    <w:rsid w:val="00764715"/>
    <w:rsid w:val="0076540E"/>
    <w:rsid w:val="00765C83"/>
    <w:rsid w:val="0076754F"/>
    <w:rsid w:val="00767B5F"/>
    <w:rsid w:val="00773086"/>
    <w:rsid w:val="00773682"/>
    <w:rsid w:val="00773F25"/>
    <w:rsid w:val="0077441F"/>
    <w:rsid w:val="00774AE9"/>
    <w:rsid w:val="00776D02"/>
    <w:rsid w:val="0078323D"/>
    <w:rsid w:val="007843AE"/>
    <w:rsid w:val="007854BE"/>
    <w:rsid w:val="00787972"/>
    <w:rsid w:val="00792314"/>
    <w:rsid w:val="00793F90"/>
    <w:rsid w:val="007942FA"/>
    <w:rsid w:val="007960CE"/>
    <w:rsid w:val="007A2CD7"/>
    <w:rsid w:val="007A36A4"/>
    <w:rsid w:val="007A49F0"/>
    <w:rsid w:val="007A74DE"/>
    <w:rsid w:val="007B06D0"/>
    <w:rsid w:val="007C028F"/>
    <w:rsid w:val="007C0F97"/>
    <w:rsid w:val="007C150B"/>
    <w:rsid w:val="007C21F3"/>
    <w:rsid w:val="007C247C"/>
    <w:rsid w:val="007C3225"/>
    <w:rsid w:val="007C35C5"/>
    <w:rsid w:val="007C3F4E"/>
    <w:rsid w:val="007C45A3"/>
    <w:rsid w:val="007D0BAB"/>
    <w:rsid w:val="007D2233"/>
    <w:rsid w:val="007D725F"/>
    <w:rsid w:val="007E0A97"/>
    <w:rsid w:val="007E0BDE"/>
    <w:rsid w:val="007E1B29"/>
    <w:rsid w:val="007E266D"/>
    <w:rsid w:val="007E40D3"/>
    <w:rsid w:val="007F4A36"/>
    <w:rsid w:val="007F5BCD"/>
    <w:rsid w:val="008016F3"/>
    <w:rsid w:val="008039C7"/>
    <w:rsid w:val="00807D3D"/>
    <w:rsid w:val="00811950"/>
    <w:rsid w:val="0082030B"/>
    <w:rsid w:val="00823261"/>
    <w:rsid w:val="008252E0"/>
    <w:rsid w:val="00827CFB"/>
    <w:rsid w:val="008310F8"/>
    <w:rsid w:val="00835416"/>
    <w:rsid w:val="00840CAE"/>
    <w:rsid w:val="00841BCA"/>
    <w:rsid w:val="00843787"/>
    <w:rsid w:val="008465A8"/>
    <w:rsid w:val="00847509"/>
    <w:rsid w:val="008509BD"/>
    <w:rsid w:val="00850BAF"/>
    <w:rsid w:val="0085228B"/>
    <w:rsid w:val="0086349B"/>
    <w:rsid w:val="00863F46"/>
    <w:rsid w:val="00864012"/>
    <w:rsid w:val="00864829"/>
    <w:rsid w:val="00866308"/>
    <w:rsid w:val="00867FBE"/>
    <w:rsid w:val="008734B4"/>
    <w:rsid w:val="00876706"/>
    <w:rsid w:val="00877CB2"/>
    <w:rsid w:val="008915FB"/>
    <w:rsid w:val="00891695"/>
    <w:rsid w:val="00892E23"/>
    <w:rsid w:val="008A4975"/>
    <w:rsid w:val="008A6C0C"/>
    <w:rsid w:val="008B1563"/>
    <w:rsid w:val="008B4727"/>
    <w:rsid w:val="008B6B10"/>
    <w:rsid w:val="008C2B10"/>
    <w:rsid w:val="008C31A6"/>
    <w:rsid w:val="008C398C"/>
    <w:rsid w:val="008C64FF"/>
    <w:rsid w:val="008D3849"/>
    <w:rsid w:val="008D4C16"/>
    <w:rsid w:val="008D54EE"/>
    <w:rsid w:val="008D5ADF"/>
    <w:rsid w:val="008D7769"/>
    <w:rsid w:val="008E1DA7"/>
    <w:rsid w:val="008E4131"/>
    <w:rsid w:val="008E5524"/>
    <w:rsid w:val="008E558B"/>
    <w:rsid w:val="008E7314"/>
    <w:rsid w:val="008F11C3"/>
    <w:rsid w:val="008F31B2"/>
    <w:rsid w:val="008F58F2"/>
    <w:rsid w:val="008F6568"/>
    <w:rsid w:val="008F67AC"/>
    <w:rsid w:val="008F6BF7"/>
    <w:rsid w:val="008F6D70"/>
    <w:rsid w:val="008F7A54"/>
    <w:rsid w:val="009028B1"/>
    <w:rsid w:val="0090381A"/>
    <w:rsid w:val="00904296"/>
    <w:rsid w:val="009051B7"/>
    <w:rsid w:val="009062A0"/>
    <w:rsid w:val="009067D5"/>
    <w:rsid w:val="009071C8"/>
    <w:rsid w:val="00907F06"/>
    <w:rsid w:val="009109C0"/>
    <w:rsid w:val="00912DEC"/>
    <w:rsid w:val="00914388"/>
    <w:rsid w:val="00916FFD"/>
    <w:rsid w:val="009175F6"/>
    <w:rsid w:val="00922198"/>
    <w:rsid w:val="0092329C"/>
    <w:rsid w:val="00925007"/>
    <w:rsid w:val="009254AB"/>
    <w:rsid w:val="00925EB4"/>
    <w:rsid w:val="009365C1"/>
    <w:rsid w:val="00936ED2"/>
    <w:rsid w:val="00937627"/>
    <w:rsid w:val="009400E1"/>
    <w:rsid w:val="00941CEE"/>
    <w:rsid w:val="00942323"/>
    <w:rsid w:val="00943DCD"/>
    <w:rsid w:val="00943F42"/>
    <w:rsid w:val="00944B71"/>
    <w:rsid w:val="00945525"/>
    <w:rsid w:val="00946EA2"/>
    <w:rsid w:val="009528FA"/>
    <w:rsid w:val="00953C00"/>
    <w:rsid w:val="00954179"/>
    <w:rsid w:val="00956068"/>
    <w:rsid w:val="009563C5"/>
    <w:rsid w:val="00956FA6"/>
    <w:rsid w:val="00957D58"/>
    <w:rsid w:val="00961F31"/>
    <w:rsid w:val="009700FE"/>
    <w:rsid w:val="00970F36"/>
    <w:rsid w:val="009715D7"/>
    <w:rsid w:val="009771A9"/>
    <w:rsid w:val="00977234"/>
    <w:rsid w:val="00983BF7"/>
    <w:rsid w:val="00990528"/>
    <w:rsid w:val="0099072E"/>
    <w:rsid w:val="00992DD7"/>
    <w:rsid w:val="009A037D"/>
    <w:rsid w:val="009A0AC4"/>
    <w:rsid w:val="009A0D31"/>
    <w:rsid w:val="009A0DD8"/>
    <w:rsid w:val="009A3FEA"/>
    <w:rsid w:val="009A6633"/>
    <w:rsid w:val="009A7210"/>
    <w:rsid w:val="009A7BA7"/>
    <w:rsid w:val="009C20A7"/>
    <w:rsid w:val="009C4ABF"/>
    <w:rsid w:val="009C4F12"/>
    <w:rsid w:val="009D0D63"/>
    <w:rsid w:val="009D1C9D"/>
    <w:rsid w:val="009D4CBE"/>
    <w:rsid w:val="009E2B56"/>
    <w:rsid w:val="009E4585"/>
    <w:rsid w:val="009E6FB9"/>
    <w:rsid w:val="009E7797"/>
    <w:rsid w:val="009F364E"/>
    <w:rsid w:val="009F3725"/>
    <w:rsid w:val="009F3A28"/>
    <w:rsid w:val="009F4089"/>
    <w:rsid w:val="009F6819"/>
    <w:rsid w:val="00A035FC"/>
    <w:rsid w:val="00A04674"/>
    <w:rsid w:val="00A0489F"/>
    <w:rsid w:val="00A0517C"/>
    <w:rsid w:val="00A05FCC"/>
    <w:rsid w:val="00A0756A"/>
    <w:rsid w:val="00A152A3"/>
    <w:rsid w:val="00A16C03"/>
    <w:rsid w:val="00A20193"/>
    <w:rsid w:val="00A21967"/>
    <w:rsid w:val="00A22B1B"/>
    <w:rsid w:val="00A22CAE"/>
    <w:rsid w:val="00A25CA7"/>
    <w:rsid w:val="00A2617F"/>
    <w:rsid w:val="00A27884"/>
    <w:rsid w:val="00A2788F"/>
    <w:rsid w:val="00A30DD6"/>
    <w:rsid w:val="00A36590"/>
    <w:rsid w:val="00A37EA6"/>
    <w:rsid w:val="00A40349"/>
    <w:rsid w:val="00A40739"/>
    <w:rsid w:val="00A40F5E"/>
    <w:rsid w:val="00A42C31"/>
    <w:rsid w:val="00A43097"/>
    <w:rsid w:val="00A45BF4"/>
    <w:rsid w:val="00A45C1F"/>
    <w:rsid w:val="00A50192"/>
    <w:rsid w:val="00A545C9"/>
    <w:rsid w:val="00A5785A"/>
    <w:rsid w:val="00A6130F"/>
    <w:rsid w:val="00A6694D"/>
    <w:rsid w:val="00A67606"/>
    <w:rsid w:val="00A7192E"/>
    <w:rsid w:val="00A7593A"/>
    <w:rsid w:val="00A8044C"/>
    <w:rsid w:val="00A83225"/>
    <w:rsid w:val="00A838B2"/>
    <w:rsid w:val="00A87C68"/>
    <w:rsid w:val="00A923C4"/>
    <w:rsid w:val="00A932A4"/>
    <w:rsid w:val="00A94B1A"/>
    <w:rsid w:val="00A94DCF"/>
    <w:rsid w:val="00A96443"/>
    <w:rsid w:val="00A97A80"/>
    <w:rsid w:val="00AA121A"/>
    <w:rsid w:val="00AA2A95"/>
    <w:rsid w:val="00AA3219"/>
    <w:rsid w:val="00AA3FD0"/>
    <w:rsid w:val="00AA7411"/>
    <w:rsid w:val="00AB0554"/>
    <w:rsid w:val="00AB1AD4"/>
    <w:rsid w:val="00AB3BBC"/>
    <w:rsid w:val="00AB3C73"/>
    <w:rsid w:val="00AB57CA"/>
    <w:rsid w:val="00AB67A5"/>
    <w:rsid w:val="00AB6B89"/>
    <w:rsid w:val="00AC1514"/>
    <w:rsid w:val="00AC50C3"/>
    <w:rsid w:val="00AC77FF"/>
    <w:rsid w:val="00AD2B8B"/>
    <w:rsid w:val="00AD4748"/>
    <w:rsid w:val="00AD69D5"/>
    <w:rsid w:val="00AE3373"/>
    <w:rsid w:val="00AE46D8"/>
    <w:rsid w:val="00AF0367"/>
    <w:rsid w:val="00AF1E0F"/>
    <w:rsid w:val="00AF3CE3"/>
    <w:rsid w:val="00AF4012"/>
    <w:rsid w:val="00AF42AC"/>
    <w:rsid w:val="00AF4CBE"/>
    <w:rsid w:val="00AF5399"/>
    <w:rsid w:val="00AF551F"/>
    <w:rsid w:val="00AF6B4D"/>
    <w:rsid w:val="00B008BE"/>
    <w:rsid w:val="00B00F7D"/>
    <w:rsid w:val="00B03D55"/>
    <w:rsid w:val="00B0442C"/>
    <w:rsid w:val="00B069BA"/>
    <w:rsid w:val="00B079B4"/>
    <w:rsid w:val="00B1284D"/>
    <w:rsid w:val="00B12CD7"/>
    <w:rsid w:val="00B162E2"/>
    <w:rsid w:val="00B16D39"/>
    <w:rsid w:val="00B1710B"/>
    <w:rsid w:val="00B21262"/>
    <w:rsid w:val="00B25C8B"/>
    <w:rsid w:val="00B33288"/>
    <w:rsid w:val="00B350DF"/>
    <w:rsid w:val="00B35C1F"/>
    <w:rsid w:val="00B414F5"/>
    <w:rsid w:val="00B41E4F"/>
    <w:rsid w:val="00B42AE8"/>
    <w:rsid w:val="00B42CED"/>
    <w:rsid w:val="00B442E8"/>
    <w:rsid w:val="00B5006D"/>
    <w:rsid w:val="00B514CB"/>
    <w:rsid w:val="00B51BF8"/>
    <w:rsid w:val="00B51E9E"/>
    <w:rsid w:val="00B53D80"/>
    <w:rsid w:val="00B54667"/>
    <w:rsid w:val="00B54E7E"/>
    <w:rsid w:val="00B55121"/>
    <w:rsid w:val="00B56DCC"/>
    <w:rsid w:val="00B60F84"/>
    <w:rsid w:val="00B63D65"/>
    <w:rsid w:val="00B65249"/>
    <w:rsid w:val="00B67BF3"/>
    <w:rsid w:val="00B711BB"/>
    <w:rsid w:val="00B7311A"/>
    <w:rsid w:val="00B75363"/>
    <w:rsid w:val="00B76117"/>
    <w:rsid w:val="00B80155"/>
    <w:rsid w:val="00B82326"/>
    <w:rsid w:val="00B85CB7"/>
    <w:rsid w:val="00B91CBC"/>
    <w:rsid w:val="00B94434"/>
    <w:rsid w:val="00B94533"/>
    <w:rsid w:val="00BA117E"/>
    <w:rsid w:val="00BA375E"/>
    <w:rsid w:val="00BA505E"/>
    <w:rsid w:val="00BA5822"/>
    <w:rsid w:val="00BB3588"/>
    <w:rsid w:val="00BB655D"/>
    <w:rsid w:val="00BC32FF"/>
    <w:rsid w:val="00BC4D78"/>
    <w:rsid w:val="00BC7CEF"/>
    <w:rsid w:val="00BD1A61"/>
    <w:rsid w:val="00BD2AAA"/>
    <w:rsid w:val="00BE18A0"/>
    <w:rsid w:val="00BE2750"/>
    <w:rsid w:val="00BE40D8"/>
    <w:rsid w:val="00BE42F9"/>
    <w:rsid w:val="00BE5DB5"/>
    <w:rsid w:val="00BE6BEA"/>
    <w:rsid w:val="00BE74A7"/>
    <w:rsid w:val="00BF46AB"/>
    <w:rsid w:val="00C03E66"/>
    <w:rsid w:val="00C06AE8"/>
    <w:rsid w:val="00C06FBD"/>
    <w:rsid w:val="00C10CB1"/>
    <w:rsid w:val="00C135CC"/>
    <w:rsid w:val="00C15D39"/>
    <w:rsid w:val="00C16BA8"/>
    <w:rsid w:val="00C2299A"/>
    <w:rsid w:val="00C27048"/>
    <w:rsid w:val="00C30B32"/>
    <w:rsid w:val="00C31084"/>
    <w:rsid w:val="00C338B4"/>
    <w:rsid w:val="00C33965"/>
    <w:rsid w:val="00C33C66"/>
    <w:rsid w:val="00C35FE9"/>
    <w:rsid w:val="00C41F16"/>
    <w:rsid w:val="00C42DBB"/>
    <w:rsid w:val="00C45EDA"/>
    <w:rsid w:val="00C50284"/>
    <w:rsid w:val="00C50C04"/>
    <w:rsid w:val="00C55827"/>
    <w:rsid w:val="00C57E48"/>
    <w:rsid w:val="00C61F45"/>
    <w:rsid w:val="00C6275A"/>
    <w:rsid w:val="00C6619E"/>
    <w:rsid w:val="00C6665D"/>
    <w:rsid w:val="00C703C8"/>
    <w:rsid w:val="00C7099B"/>
    <w:rsid w:val="00C76257"/>
    <w:rsid w:val="00C776F4"/>
    <w:rsid w:val="00C77DE7"/>
    <w:rsid w:val="00C835AD"/>
    <w:rsid w:val="00C845ED"/>
    <w:rsid w:val="00C84CA9"/>
    <w:rsid w:val="00C84FB7"/>
    <w:rsid w:val="00C86187"/>
    <w:rsid w:val="00C86413"/>
    <w:rsid w:val="00C96898"/>
    <w:rsid w:val="00C9692E"/>
    <w:rsid w:val="00CA08BD"/>
    <w:rsid w:val="00CA1768"/>
    <w:rsid w:val="00CB116F"/>
    <w:rsid w:val="00CB1582"/>
    <w:rsid w:val="00CB229D"/>
    <w:rsid w:val="00CB256D"/>
    <w:rsid w:val="00CB3A3A"/>
    <w:rsid w:val="00CB46C4"/>
    <w:rsid w:val="00CB6AF4"/>
    <w:rsid w:val="00CC4E15"/>
    <w:rsid w:val="00CC561F"/>
    <w:rsid w:val="00CC5AB0"/>
    <w:rsid w:val="00CC6B1F"/>
    <w:rsid w:val="00CC7B58"/>
    <w:rsid w:val="00CD08CA"/>
    <w:rsid w:val="00CD1A03"/>
    <w:rsid w:val="00CD3519"/>
    <w:rsid w:val="00CD55E8"/>
    <w:rsid w:val="00CD5E5E"/>
    <w:rsid w:val="00CE1DB6"/>
    <w:rsid w:val="00CE6FC3"/>
    <w:rsid w:val="00CF15F8"/>
    <w:rsid w:val="00CF66A0"/>
    <w:rsid w:val="00CF76A8"/>
    <w:rsid w:val="00D01C75"/>
    <w:rsid w:val="00D0270E"/>
    <w:rsid w:val="00D027B9"/>
    <w:rsid w:val="00D050B9"/>
    <w:rsid w:val="00D10891"/>
    <w:rsid w:val="00D1148A"/>
    <w:rsid w:val="00D13216"/>
    <w:rsid w:val="00D16ED0"/>
    <w:rsid w:val="00D20C15"/>
    <w:rsid w:val="00D2138E"/>
    <w:rsid w:val="00D24EED"/>
    <w:rsid w:val="00D256EA"/>
    <w:rsid w:val="00D25972"/>
    <w:rsid w:val="00D276F1"/>
    <w:rsid w:val="00D3173F"/>
    <w:rsid w:val="00D32F42"/>
    <w:rsid w:val="00D41604"/>
    <w:rsid w:val="00D43E30"/>
    <w:rsid w:val="00D553BA"/>
    <w:rsid w:val="00D61ABD"/>
    <w:rsid w:val="00D63A44"/>
    <w:rsid w:val="00D64233"/>
    <w:rsid w:val="00D6517E"/>
    <w:rsid w:val="00D657F8"/>
    <w:rsid w:val="00D664FC"/>
    <w:rsid w:val="00D67F7B"/>
    <w:rsid w:val="00D70D4E"/>
    <w:rsid w:val="00D71575"/>
    <w:rsid w:val="00D72350"/>
    <w:rsid w:val="00D738C8"/>
    <w:rsid w:val="00D7683D"/>
    <w:rsid w:val="00D931EA"/>
    <w:rsid w:val="00D94134"/>
    <w:rsid w:val="00D94382"/>
    <w:rsid w:val="00D95930"/>
    <w:rsid w:val="00D9598F"/>
    <w:rsid w:val="00D97764"/>
    <w:rsid w:val="00D979AD"/>
    <w:rsid w:val="00D97B59"/>
    <w:rsid w:val="00DA0AD1"/>
    <w:rsid w:val="00DA1A69"/>
    <w:rsid w:val="00DA2269"/>
    <w:rsid w:val="00DA2FAC"/>
    <w:rsid w:val="00DA4D2F"/>
    <w:rsid w:val="00DB0F13"/>
    <w:rsid w:val="00DB3871"/>
    <w:rsid w:val="00DB516C"/>
    <w:rsid w:val="00DB5F45"/>
    <w:rsid w:val="00DB6029"/>
    <w:rsid w:val="00DB7A1F"/>
    <w:rsid w:val="00DC1300"/>
    <w:rsid w:val="00DC2A68"/>
    <w:rsid w:val="00DC4830"/>
    <w:rsid w:val="00DC55F2"/>
    <w:rsid w:val="00DC7127"/>
    <w:rsid w:val="00DC758A"/>
    <w:rsid w:val="00DD0AB7"/>
    <w:rsid w:val="00DD25BD"/>
    <w:rsid w:val="00DD2E09"/>
    <w:rsid w:val="00DD30A3"/>
    <w:rsid w:val="00DD459C"/>
    <w:rsid w:val="00DD4EDB"/>
    <w:rsid w:val="00DD59DB"/>
    <w:rsid w:val="00DD6D26"/>
    <w:rsid w:val="00DE07B8"/>
    <w:rsid w:val="00DE341F"/>
    <w:rsid w:val="00DE3E6C"/>
    <w:rsid w:val="00DE44BB"/>
    <w:rsid w:val="00DE6F04"/>
    <w:rsid w:val="00DE726F"/>
    <w:rsid w:val="00DF0287"/>
    <w:rsid w:val="00DF3743"/>
    <w:rsid w:val="00DF5B7D"/>
    <w:rsid w:val="00E04412"/>
    <w:rsid w:val="00E06423"/>
    <w:rsid w:val="00E101E0"/>
    <w:rsid w:val="00E11FA0"/>
    <w:rsid w:val="00E13B45"/>
    <w:rsid w:val="00E14BE7"/>
    <w:rsid w:val="00E14CDB"/>
    <w:rsid w:val="00E1627A"/>
    <w:rsid w:val="00E16286"/>
    <w:rsid w:val="00E2102C"/>
    <w:rsid w:val="00E2224C"/>
    <w:rsid w:val="00E25E72"/>
    <w:rsid w:val="00E26885"/>
    <w:rsid w:val="00E31327"/>
    <w:rsid w:val="00E31409"/>
    <w:rsid w:val="00E3238C"/>
    <w:rsid w:val="00E33ECA"/>
    <w:rsid w:val="00E35441"/>
    <w:rsid w:val="00E37055"/>
    <w:rsid w:val="00E37B6E"/>
    <w:rsid w:val="00E407CF"/>
    <w:rsid w:val="00E40E52"/>
    <w:rsid w:val="00E45141"/>
    <w:rsid w:val="00E45283"/>
    <w:rsid w:val="00E500A1"/>
    <w:rsid w:val="00E52135"/>
    <w:rsid w:val="00E5403E"/>
    <w:rsid w:val="00E54EB2"/>
    <w:rsid w:val="00E56037"/>
    <w:rsid w:val="00E567CD"/>
    <w:rsid w:val="00E57FFE"/>
    <w:rsid w:val="00E62460"/>
    <w:rsid w:val="00E748AE"/>
    <w:rsid w:val="00E749A4"/>
    <w:rsid w:val="00E7738F"/>
    <w:rsid w:val="00E80833"/>
    <w:rsid w:val="00E83E66"/>
    <w:rsid w:val="00E86D15"/>
    <w:rsid w:val="00E87760"/>
    <w:rsid w:val="00E878FB"/>
    <w:rsid w:val="00E910C4"/>
    <w:rsid w:val="00EA152A"/>
    <w:rsid w:val="00EA282E"/>
    <w:rsid w:val="00EA6372"/>
    <w:rsid w:val="00EA6911"/>
    <w:rsid w:val="00EB1781"/>
    <w:rsid w:val="00EB606A"/>
    <w:rsid w:val="00EC13FC"/>
    <w:rsid w:val="00EC283F"/>
    <w:rsid w:val="00EC394D"/>
    <w:rsid w:val="00EC4F6D"/>
    <w:rsid w:val="00EC6833"/>
    <w:rsid w:val="00EC6A48"/>
    <w:rsid w:val="00EC7E40"/>
    <w:rsid w:val="00ED4DB6"/>
    <w:rsid w:val="00EE0E1F"/>
    <w:rsid w:val="00EE2F66"/>
    <w:rsid w:val="00EE5A1B"/>
    <w:rsid w:val="00EE721F"/>
    <w:rsid w:val="00EF0777"/>
    <w:rsid w:val="00EF1395"/>
    <w:rsid w:val="00EF575B"/>
    <w:rsid w:val="00EF6452"/>
    <w:rsid w:val="00F008C7"/>
    <w:rsid w:val="00F00B2C"/>
    <w:rsid w:val="00F0131F"/>
    <w:rsid w:val="00F0292F"/>
    <w:rsid w:val="00F029E4"/>
    <w:rsid w:val="00F049A8"/>
    <w:rsid w:val="00F05BDE"/>
    <w:rsid w:val="00F103CD"/>
    <w:rsid w:val="00F111D2"/>
    <w:rsid w:val="00F11A48"/>
    <w:rsid w:val="00F12527"/>
    <w:rsid w:val="00F12619"/>
    <w:rsid w:val="00F143B0"/>
    <w:rsid w:val="00F153E9"/>
    <w:rsid w:val="00F16A34"/>
    <w:rsid w:val="00F21090"/>
    <w:rsid w:val="00F224A9"/>
    <w:rsid w:val="00F23502"/>
    <w:rsid w:val="00F239BB"/>
    <w:rsid w:val="00F24BEF"/>
    <w:rsid w:val="00F30587"/>
    <w:rsid w:val="00F3177E"/>
    <w:rsid w:val="00F40006"/>
    <w:rsid w:val="00F41485"/>
    <w:rsid w:val="00F41A1C"/>
    <w:rsid w:val="00F44AD7"/>
    <w:rsid w:val="00F45EEC"/>
    <w:rsid w:val="00F46A42"/>
    <w:rsid w:val="00F46A56"/>
    <w:rsid w:val="00F4743C"/>
    <w:rsid w:val="00F5095B"/>
    <w:rsid w:val="00F52A59"/>
    <w:rsid w:val="00F52DB0"/>
    <w:rsid w:val="00F54EFC"/>
    <w:rsid w:val="00F55C5B"/>
    <w:rsid w:val="00F55F1C"/>
    <w:rsid w:val="00F57BEB"/>
    <w:rsid w:val="00F62D7D"/>
    <w:rsid w:val="00F66311"/>
    <w:rsid w:val="00F70487"/>
    <w:rsid w:val="00F7123C"/>
    <w:rsid w:val="00F71296"/>
    <w:rsid w:val="00F729E8"/>
    <w:rsid w:val="00F72AC2"/>
    <w:rsid w:val="00F740B7"/>
    <w:rsid w:val="00F749E2"/>
    <w:rsid w:val="00F773D7"/>
    <w:rsid w:val="00F811C5"/>
    <w:rsid w:val="00F81F20"/>
    <w:rsid w:val="00F8594A"/>
    <w:rsid w:val="00F87DE3"/>
    <w:rsid w:val="00F91B26"/>
    <w:rsid w:val="00F9484B"/>
    <w:rsid w:val="00FA5396"/>
    <w:rsid w:val="00FA55A2"/>
    <w:rsid w:val="00FA798E"/>
    <w:rsid w:val="00FB011F"/>
    <w:rsid w:val="00FB1AC0"/>
    <w:rsid w:val="00FB2020"/>
    <w:rsid w:val="00FB308E"/>
    <w:rsid w:val="00FB57F0"/>
    <w:rsid w:val="00FB6D57"/>
    <w:rsid w:val="00FB725A"/>
    <w:rsid w:val="00FC26A5"/>
    <w:rsid w:val="00FC31E5"/>
    <w:rsid w:val="00FC34B9"/>
    <w:rsid w:val="00FC373D"/>
    <w:rsid w:val="00FC77D7"/>
    <w:rsid w:val="00FD6960"/>
    <w:rsid w:val="00FD7778"/>
    <w:rsid w:val="00FE0818"/>
    <w:rsid w:val="00FE1658"/>
    <w:rsid w:val="00FE257E"/>
    <w:rsid w:val="00FE28B5"/>
    <w:rsid w:val="00FE326B"/>
    <w:rsid w:val="00FE70C7"/>
    <w:rsid w:val="00FE77EA"/>
    <w:rsid w:val="00FE7FD6"/>
    <w:rsid w:val="00FF485E"/>
    <w:rsid w:val="00FF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5BE375"/>
  <w15:chartTrackingRefBased/>
  <w15:docId w15:val="{BF4525EF-68C8-49F9-89D4-2C1530BC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F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3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36339"/>
    <w:rPr>
      <w:sz w:val="18"/>
      <w:szCs w:val="18"/>
    </w:rPr>
  </w:style>
  <w:style w:type="paragraph" w:styleId="a5">
    <w:name w:val="footer"/>
    <w:basedOn w:val="a"/>
    <w:link w:val="a6"/>
    <w:uiPriority w:val="99"/>
    <w:unhideWhenUsed/>
    <w:rsid w:val="001363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36339"/>
    <w:rPr>
      <w:sz w:val="18"/>
      <w:szCs w:val="18"/>
    </w:rPr>
  </w:style>
  <w:style w:type="paragraph" w:styleId="2">
    <w:name w:val="Body Text 2"/>
    <w:basedOn w:val="a"/>
    <w:link w:val="20"/>
    <w:uiPriority w:val="99"/>
    <w:unhideWhenUsed/>
    <w:qFormat/>
    <w:rsid w:val="00507F17"/>
    <w:pPr>
      <w:adjustRightInd w:val="0"/>
      <w:spacing w:after="120" w:line="480" w:lineRule="auto"/>
      <w:jc w:val="left"/>
      <w:textAlignment w:val="baseline"/>
    </w:pPr>
    <w:rPr>
      <w:kern w:val="0"/>
      <w:sz w:val="24"/>
      <w:szCs w:val="20"/>
    </w:rPr>
  </w:style>
  <w:style w:type="character" w:customStyle="1" w:styleId="20">
    <w:name w:val="正文文本 2 字符"/>
    <w:basedOn w:val="a0"/>
    <w:link w:val="2"/>
    <w:uiPriority w:val="99"/>
    <w:rsid w:val="00507F17"/>
    <w:rPr>
      <w:rFonts w:ascii="Times New Roman" w:eastAsia="宋体" w:hAnsi="Times New Roman" w:cs="Times New Roman"/>
      <w:kern w:val="0"/>
      <w:sz w:val="24"/>
      <w:szCs w:val="20"/>
    </w:rPr>
  </w:style>
  <w:style w:type="paragraph" w:styleId="a7">
    <w:name w:val="Revision"/>
    <w:hidden/>
    <w:uiPriority w:val="99"/>
    <w:semiHidden/>
    <w:rsid w:val="008C64FF"/>
    <w:rPr>
      <w:rFonts w:ascii="Times New Roman" w:eastAsia="宋体" w:hAnsi="Times New Roman" w:cs="Times New Roman"/>
      <w:szCs w:val="24"/>
    </w:rPr>
  </w:style>
  <w:style w:type="character" w:styleId="a8">
    <w:name w:val="annotation reference"/>
    <w:basedOn w:val="a0"/>
    <w:uiPriority w:val="99"/>
    <w:semiHidden/>
    <w:unhideWhenUsed/>
    <w:rsid w:val="006403BD"/>
    <w:rPr>
      <w:sz w:val="21"/>
      <w:szCs w:val="21"/>
    </w:rPr>
  </w:style>
  <w:style w:type="paragraph" w:styleId="a9">
    <w:name w:val="annotation text"/>
    <w:basedOn w:val="a"/>
    <w:link w:val="aa"/>
    <w:uiPriority w:val="99"/>
    <w:semiHidden/>
    <w:unhideWhenUsed/>
    <w:rsid w:val="006403BD"/>
    <w:pPr>
      <w:jc w:val="left"/>
    </w:pPr>
  </w:style>
  <w:style w:type="character" w:customStyle="1" w:styleId="aa">
    <w:name w:val="批注文字 字符"/>
    <w:basedOn w:val="a0"/>
    <w:link w:val="a9"/>
    <w:uiPriority w:val="99"/>
    <w:semiHidden/>
    <w:rsid w:val="006403BD"/>
    <w:rPr>
      <w:rFonts w:ascii="Times New Roman" w:eastAsia="宋体" w:hAnsi="Times New Roman" w:cs="Times New Roman"/>
      <w:szCs w:val="24"/>
    </w:rPr>
  </w:style>
  <w:style w:type="paragraph" w:styleId="ab">
    <w:name w:val="annotation subject"/>
    <w:basedOn w:val="a9"/>
    <w:next w:val="a9"/>
    <w:link w:val="ac"/>
    <w:uiPriority w:val="99"/>
    <w:semiHidden/>
    <w:unhideWhenUsed/>
    <w:rsid w:val="006403BD"/>
    <w:rPr>
      <w:b/>
      <w:bCs/>
    </w:rPr>
  </w:style>
  <w:style w:type="character" w:customStyle="1" w:styleId="ac">
    <w:name w:val="批注主题 字符"/>
    <w:basedOn w:val="aa"/>
    <w:link w:val="ab"/>
    <w:uiPriority w:val="99"/>
    <w:semiHidden/>
    <w:rsid w:val="006403BD"/>
    <w:rPr>
      <w:rFonts w:ascii="Times New Roman" w:eastAsia="宋体" w:hAnsi="Times New Roman" w:cs="Times New Roman"/>
      <w:b/>
      <w:bCs/>
      <w:szCs w:val="24"/>
    </w:rPr>
  </w:style>
  <w:style w:type="paragraph" w:styleId="ad">
    <w:name w:val="Balloon Text"/>
    <w:basedOn w:val="a"/>
    <w:link w:val="ae"/>
    <w:uiPriority w:val="99"/>
    <w:semiHidden/>
    <w:unhideWhenUsed/>
    <w:rsid w:val="00106CD6"/>
    <w:rPr>
      <w:sz w:val="18"/>
      <w:szCs w:val="18"/>
    </w:rPr>
  </w:style>
  <w:style w:type="character" w:customStyle="1" w:styleId="ae">
    <w:name w:val="批注框文本 字符"/>
    <w:basedOn w:val="a0"/>
    <w:link w:val="ad"/>
    <w:uiPriority w:val="99"/>
    <w:semiHidden/>
    <w:rsid w:val="00106CD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4492</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15071574</dc:creator>
  <cp:keywords/>
  <dc:description/>
  <cp:lastModifiedBy>刘强</cp:lastModifiedBy>
  <cp:revision>2</cp:revision>
  <dcterms:created xsi:type="dcterms:W3CDTF">2025-04-21T08:03:00Z</dcterms:created>
  <dcterms:modified xsi:type="dcterms:W3CDTF">2025-04-21T08:03:00Z</dcterms:modified>
</cp:coreProperties>
</file>